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68BFF9" w14:textId="77777777" w:rsidR="00C04887" w:rsidRDefault="008043A7" w:rsidP="00C04887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  <w:r>
        <w:rPr>
          <w:rFonts w:ascii="Myriad Pro" w:hAnsi="Myriad Pro" w:cs="Arial"/>
          <w:i w:val="0"/>
          <w:color w:val="auto"/>
          <w:sz w:val="24"/>
        </w:rPr>
        <w:t xml:space="preserve"> </w:t>
      </w:r>
    </w:p>
    <w:p w14:paraId="1799861B" w14:textId="77777777" w:rsidR="000B4E0A" w:rsidRDefault="00C04887" w:rsidP="000B4E0A">
      <w:pPr>
        <w:pStyle w:val="Legenda"/>
        <w:keepNext/>
        <w:spacing w:line="360" w:lineRule="auto"/>
        <w:jc w:val="center"/>
        <w:rPr>
          <w:rFonts w:ascii="Myriad Pro" w:hAnsi="Myriad Pro" w:cs="Arial"/>
          <w:i w:val="0"/>
          <w:color w:val="auto"/>
          <w:sz w:val="24"/>
        </w:rPr>
      </w:pPr>
      <w:r w:rsidRPr="00FA6F59">
        <w:rPr>
          <w:rFonts w:ascii="Myriad Pro" w:hAnsi="Myriad Pro" w:cs="Arial"/>
          <w:b/>
          <w:i w:val="0"/>
          <w:color w:val="auto"/>
          <w:sz w:val="28"/>
        </w:rPr>
        <w:t xml:space="preserve">KRYTERIA SPECYFICZNE  </w:t>
      </w:r>
      <w:r w:rsidRPr="00FA6F59">
        <w:rPr>
          <w:rFonts w:ascii="Myriad Pro" w:hAnsi="Myriad Pro" w:cs="Arial"/>
          <w:b/>
          <w:i w:val="0"/>
          <w:color w:val="auto"/>
          <w:sz w:val="28"/>
        </w:rPr>
        <w:br/>
      </w:r>
      <w:r w:rsidRPr="00FA6F59">
        <w:rPr>
          <w:rFonts w:ascii="Myriad Pro" w:hAnsi="Myriad Pro" w:cs="Arial"/>
          <w:i w:val="0"/>
          <w:color w:val="auto"/>
          <w:sz w:val="24"/>
        </w:rPr>
        <w:t>w ramach programu Fundusze Europejskie dla Pomorza Zachodniego 2021-2027</w:t>
      </w:r>
    </w:p>
    <w:p w14:paraId="77BA7AB2" w14:textId="77777777" w:rsidR="006A72AB" w:rsidRPr="006A72AB" w:rsidRDefault="006A72AB" w:rsidP="006A72AB">
      <w:pPr>
        <w:jc w:val="center"/>
      </w:pPr>
      <w:r w:rsidRPr="001B30E7">
        <w:rPr>
          <w:rFonts w:ascii="Myriad Pro" w:hAnsi="Myriad Pro" w:cs="Myanmar Text"/>
          <w:b/>
          <w:sz w:val="24"/>
          <w:szCs w:val="24"/>
        </w:rPr>
        <w:t>Sposób wyboru projektów: KONKURENCYJNY</w:t>
      </w:r>
    </w:p>
    <w:p w14:paraId="4801E40B" w14:textId="77777777" w:rsidR="000B4E0A" w:rsidRDefault="000B4E0A" w:rsidP="000B4E0A">
      <w:pPr>
        <w:pStyle w:val="Legenda"/>
        <w:keepNext/>
        <w:spacing w:line="360" w:lineRule="auto"/>
        <w:jc w:val="center"/>
        <w:rPr>
          <w:rFonts w:ascii="Myriad Pro" w:hAnsi="Myriad Pro"/>
          <w:b/>
          <w:sz w:val="24"/>
        </w:rPr>
      </w:pPr>
    </w:p>
    <w:p w14:paraId="22DE7D58" w14:textId="2363F6A8" w:rsidR="000704A4" w:rsidRDefault="00C04887" w:rsidP="000704A4">
      <w:pPr>
        <w:rPr>
          <w:rFonts w:ascii="Myriad Pro" w:hAnsi="Myriad Pro"/>
          <w:bCs/>
          <w:sz w:val="24"/>
        </w:rPr>
      </w:pPr>
      <w:r w:rsidRPr="000B4E0A">
        <w:rPr>
          <w:rFonts w:ascii="Myriad Pro" w:hAnsi="Myriad Pro"/>
          <w:b/>
          <w:sz w:val="24"/>
        </w:rPr>
        <w:t>Kryteria wyboru projektów w ramach działania:</w:t>
      </w:r>
      <w:r w:rsidRPr="000B4E0A">
        <w:rPr>
          <w:rFonts w:ascii="Myriad Pro" w:hAnsi="Myriad Pro"/>
          <w:b/>
          <w:sz w:val="24"/>
          <w:szCs w:val="24"/>
        </w:rPr>
        <w:t xml:space="preserve"> </w:t>
      </w:r>
      <w:r w:rsidR="00D17BFC" w:rsidRPr="000B4E0A">
        <w:rPr>
          <w:rFonts w:ascii="Myriad Pro" w:eastAsia="MyriadPro-Regular" w:hAnsi="Myriad Pro" w:cs="Arial"/>
          <w:bCs/>
          <w:sz w:val="24"/>
          <w:szCs w:val="24"/>
        </w:rPr>
        <w:t>6.21 Zwiększenie dostępności usług zdrowotnych i usług opieki długoterminowej</w:t>
      </w:r>
      <w:r w:rsidR="000704A4">
        <w:rPr>
          <w:rFonts w:ascii="Myriad Pro" w:eastAsia="MyriadPro-Regular" w:hAnsi="Myriad Pro" w:cs="Arial"/>
          <w:bCs/>
          <w:sz w:val="24"/>
          <w:szCs w:val="24"/>
        </w:rPr>
        <w:t xml:space="preserve"> </w:t>
      </w:r>
    </w:p>
    <w:p w14:paraId="0B964AB3" w14:textId="77777777" w:rsidR="00C04887" w:rsidRPr="000B4E0A" w:rsidRDefault="00C04887" w:rsidP="000B4E0A">
      <w:pPr>
        <w:pStyle w:val="Legenda"/>
        <w:keepNext/>
        <w:spacing w:line="360" w:lineRule="auto"/>
        <w:rPr>
          <w:rFonts w:ascii="Myriad Pro" w:hAnsi="Myriad Pro" w:cs="Arial"/>
          <w:i w:val="0"/>
          <w:color w:val="auto"/>
          <w:sz w:val="28"/>
        </w:rPr>
      </w:pPr>
    </w:p>
    <w:p w14:paraId="1FBC5A32" w14:textId="77777777" w:rsidR="000B4E0A" w:rsidRDefault="00C04887" w:rsidP="00921696">
      <w:pPr>
        <w:rPr>
          <w:rFonts w:ascii="Myriad Pro" w:hAnsi="Myriad Pro"/>
          <w:b/>
          <w:sz w:val="24"/>
        </w:rPr>
      </w:pPr>
      <w:r w:rsidRPr="00FA6F59">
        <w:rPr>
          <w:rFonts w:ascii="Myriad Pro" w:hAnsi="Myriad Pro"/>
          <w:b/>
          <w:sz w:val="24"/>
        </w:rPr>
        <w:t>Typ</w:t>
      </w:r>
      <w:r w:rsidR="000B4E0A">
        <w:rPr>
          <w:rFonts w:ascii="Myriad Pro" w:hAnsi="Myriad Pro"/>
          <w:b/>
          <w:sz w:val="24"/>
        </w:rPr>
        <w:t>y</w:t>
      </w:r>
      <w:r w:rsidRPr="00FA6F59">
        <w:rPr>
          <w:rFonts w:ascii="Myriad Pro" w:hAnsi="Myriad Pro"/>
          <w:b/>
          <w:sz w:val="24"/>
        </w:rPr>
        <w:t xml:space="preserve"> projekt</w:t>
      </w:r>
      <w:r w:rsidR="001C5D59">
        <w:rPr>
          <w:rFonts w:ascii="Myriad Pro" w:hAnsi="Myriad Pro"/>
          <w:b/>
          <w:sz w:val="24"/>
        </w:rPr>
        <w:t>ów</w:t>
      </w:r>
      <w:r w:rsidRPr="00FA6F59">
        <w:rPr>
          <w:rFonts w:ascii="Myriad Pro" w:hAnsi="Myriad Pro"/>
          <w:b/>
          <w:sz w:val="24"/>
        </w:rPr>
        <w:t xml:space="preserve">: </w:t>
      </w:r>
    </w:p>
    <w:p w14:paraId="223EE22C" w14:textId="21598A95" w:rsidR="000B4E0A" w:rsidRPr="00514FF0" w:rsidRDefault="000B4E0A">
      <w:pPr>
        <w:rPr>
          <w:rFonts w:ascii="Myriad Pro" w:hAnsi="Myriad Pro"/>
          <w:bCs/>
          <w:sz w:val="24"/>
        </w:rPr>
      </w:pPr>
      <w:r w:rsidRPr="00514FF0">
        <w:rPr>
          <w:rFonts w:ascii="Myriad Pro" w:hAnsi="Myriad Pro"/>
          <w:bCs/>
          <w:sz w:val="24"/>
        </w:rPr>
        <w:t>1. Programy profilaktyczne dotyczące chorób stanowiących istotny problem zdrowotny regionu skierowane do grup defaworyzowanych</w:t>
      </w:r>
      <w:r w:rsidR="00E2630A">
        <w:rPr>
          <w:rFonts w:ascii="Myriad Pro" w:hAnsi="Myriad Pro"/>
          <w:bCs/>
          <w:sz w:val="24"/>
        </w:rPr>
        <w:t>.</w:t>
      </w:r>
      <w:r w:rsidRPr="00514FF0">
        <w:rPr>
          <w:rFonts w:ascii="Myriad Pro" w:hAnsi="Myriad Pro"/>
          <w:bCs/>
          <w:sz w:val="24"/>
        </w:rPr>
        <w:t xml:space="preserve"> </w:t>
      </w:r>
    </w:p>
    <w:p w14:paraId="0478C544" w14:textId="03262CC1" w:rsidR="000B4E0A" w:rsidRDefault="000B4E0A">
      <w:pPr>
        <w:rPr>
          <w:rFonts w:ascii="Myriad Pro" w:hAnsi="Myriad Pro"/>
          <w:bCs/>
          <w:sz w:val="24"/>
        </w:rPr>
      </w:pPr>
      <w:r w:rsidRPr="00514FF0">
        <w:rPr>
          <w:rFonts w:ascii="Myriad Pro" w:hAnsi="Myriad Pro"/>
          <w:bCs/>
          <w:sz w:val="24"/>
        </w:rPr>
        <w:t>2.</w:t>
      </w:r>
      <w:r w:rsidRPr="000B4E0A">
        <w:rPr>
          <w:rFonts w:ascii="Myriad Pro" w:hAnsi="Myriad Pro"/>
          <w:bCs/>
          <w:sz w:val="24"/>
        </w:rPr>
        <w:t xml:space="preserve"> Poprawa dostępu do usług zdrowotnych dla osób wykluczonych z tych usług lub mających problemy z dostępem do nich</w:t>
      </w:r>
      <w:r w:rsidR="00E2630A">
        <w:rPr>
          <w:rFonts w:ascii="Myriad Pro" w:hAnsi="Myriad Pro"/>
          <w:bCs/>
          <w:sz w:val="24"/>
        </w:rPr>
        <w:t>.</w:t>
      </w:r>
      <w:r w:rsidRPr="000B4E0A">
        <w:rPr>
          <w:rFonts w:ascii="Myriad Pro" w:hAnsi="Myriad Pro"/>
          <w:bCs/>
          <w:sz w:val="24"/>
        </w:rPr>
        <w:t xml:space="preserve"> </w:t>
      </w:r>
    </w:p>
    <w:p w14:paraId="28346F09" w14:textId="77777777" w:rsidR="000B4E0A" w:rsidRDefault="000B4E0A" w:rsidP="00C04887">
      <w:pPr>
        <w:rPr>
          <w:rFonts w:ascii="Myriad Pro" w:hAnsi="Myriad Pro"/>
          <w:sz w:val="24"/>
          <w:szCs w:val="24"/>
        </w:rPr>
      </w:pPr>
    </w:p>
    <w:p w14:paraId="7E9481FC" w14:textId="77777777" w:rsidR="00C04887" w:rsidRPr="00D5542E" w:rsidRDefault="00C04887" w:rsidP="00C04887">
      <w:pPr>
        <w:rPr>
          <w:rFonts w:ascii="Myriad Pro" w:hAnsi="Myriad Pro"/>
          <w:sz w:val="24"/>
          <w:szCs w:val="24"/>
        </w:rPr>
      </w:pPr>
      <w:r w:rsidRPr="00D5542E">
        <w:rPr>
          <w:rFonts w:ascii="Myriad Pro" w:hAnsi="Myriad Pro"/>
          <w:sz w:val="24"/>
          <w:szCs w:val="24"/>
        </w:rPr>
        <w:t>Priorytet: 6 Fundusze Europejskie na rzecz aktywnego Pomorza Zachodniego</w:t>
      </w:r>
    </w:p>
    <w:p w14:paraId="4937C4F2" w14:textId="0812D21E" w:rsidR="000B4E0A" w:rsidRPr="00E640FB" w:rsidRDefault="00C04887" w:rsidP="00C04887">
      <w:pPr>
        <w:rPr>
          <w:sz w:val="24"/>
          <w:szCs w:val="24"/>
        </w:rPr>
      </w:pPr>
      <w:r w:rsidRPr="00E640FB">
        <w:rPr>
          <w:rFonts w:ascii="Myriad Pro" w:hAnsi="Myriad Pro"/>
          <w:sz w:val="24"/>
          <w:szCs w:val="24"/>
        </w:rPr>
        <w:t>Cel szczegółowy:</w:t>
      </w:r>
      <w:r w:rsidRPr="00E640FB">
        <w:rPr>
          <w:sz w:val="24"/>
          <w:szCs w:val="24"/>
        </w:rPr>
        <w:t xml:space="preserve"> </w:t>
      </w:r>
      <w:r w:rsidR="000B4E0A" w:rsidRPr="00E640FB">
        <w:rPr>
          <w:rFonts w:ascii="Myriad Pro" w:hAnsi="Myriad Pro" w:cs="Arial"/>
          <w:sz w:val="24"/>
          <w:szCs w:val="24"/>
        </w:rPr>
        <w:t>(k) - Zwiększanie równego i szybkiego dostępu do dobrej jakości, trwałych i przystępnych cenowo usług, w tym usług, które wspierają dostęp do mieszkań oraz opieki skoncentrowanej na osobie, w tym opieki zdrowotnej; modernizacja systemów ochrony socjalnej, w tym wspieranie dostępu do ochrony socjalnej, ze szczególnym uwzględnieniem dzieci i grup w niekorzystnej sytuacji; poprawa dostępności, w tym dla osób z niepełnosprawnościami, skuteczności i odporności systemów ochrony zdrowia i usług opieki długoterminowej</w:t>
      </w:r>
    </w:p>
    <w:p w14:paraId="51FCFA1C" w14:textId="42E484B7" w:rsidR="0013467C" w:rsidRDefault="00C51216">
      <w:pPr>
        <w:pStyle w:val="Spisilustracji"/>
        <w:tabs>
          <w:tab w:val="right" w:leader="dot" w:pos="13994"/>
        </w:tabs>
        <w:rPr>
          <w:rFonts w:eastAsiaTheme="minorEastAsia"/>
          <w:noProof/>
          <w:lang w:eastAsia="pl-PL"/>
        </w:rPr>
      </w:pPr>
      <w:r>
        <w:rPr>
          <w:sz w:val="24"/>
        </w:rPr>
        <w:fldChar w:fldCharType="begin"/>
      </w:r>
      <w:r>
        <w:rPr>
          <w:sz w:val="24"/>
        </w:rPr>
        <w:instrText xml:space="preserve"> TOC \h \z \c "Tabela" </w:instrText>
      </w:r>
      <w:r>
        <w:rPr>
          <w:sz w:val="24"/>
        </w:rPr>
        <w:fldChar w:fldCharType="separate"/>
      </w:r>
      <w:hyperlink w:anchor="_Toc192578373" w:history="1">
        <w:r w:rsidR="0013467C" w:rsidRPr="00660B04">
          <w:rPr>
            <w:rStyle w:val="Hipercze"/>
            <w:rFonts w:ascii="Myriad Pro" w:hAnsi="Myriad Pro"/>
            <w:b/>
            <w:noProof/>
          </w:rPr>
          <w:t>Tabela 1 Kryteria specyficzne dopuszczalności</w:t>
        </w:r>
        <w:r w:rsidR="0013467C">
          <w:rPr>
            <w:noProof/>
            <w:webHidden/>
          </w:rPr>
          <w:tab/>
        </w:r>
        <w:r w:rsidR="0013467C">
          <w:rPr>
            <w:noProof/>
            <w:webHidden/>
          </w:rPr>
          <w:fldChar w:fldCharType="begin"/>
        </w:r>
        <w:r w:rsidR="0013467C">
          <w:rPr>
            <w:noProof/>
            <w:webHidden/>
          </w:rPr>
          <w:instrText xml:space="preserve"> PAGEREF _Toc192578373 \h </w:instrText>
        </w:r>
        <w:r w:rsidR="0013467C">
          <w:rPr>
            <w:noProof/>
            <w:webHidden/>
          </w:rPr>
        </w:r>
        <w:r w:rsidR="0013467C">
          <w:rPr>
            <w:noProof/>
            <w:webHidden/>
          </w:rPr>
          <w:fldChar w:fldCharType="separate"/>
        </w:r>
        <w:r w:rsidR="0013467C">
          <w:rPr>
            <w:noProof/>
            <w:webHidden/>
          </w:rPr>
          <w:t>2</w:t>
        </w:r>
        <w:r w:rsidR="0013467C">
          <w:rPr>
            <w:noProof/>
            <w:webHidden/>
          </w:rPr>
          <w:fldChar w:fldCharType="end"/>
        </w:r>
      </w:hyperlink>
    </w:p>
    <w:p w14:paraId="7113E307" w14:textId="6B1B6446" w:rsidR="0013467C" w:rsidRDefault="00D725F0">
      <w:pPr>
        <w:pStyle w:val="Spisilustracji"/>
        <w:tabs>
          <w:tab w:val="right" w:leader="dot" w:pos="13994"/>
        </w:tabs>
        <w:rPr>
          <w:rFonts w:eastAsiaTheme="minorEastAsia"/>
          <w:noProof/>
          <w:lang w:eastAsia="pl-PL"/>
        </w:rPr>
      </w:pPr>
      <w:hyperlink w:anchor="_Toc192578374" w:history="1">
        <w:r w:rsidR="0013467C" w:rsidRPr="00660B04">
          <w:rPr>
            <w:rStyle w:val="Hipercze"/>
            <w:rFonts w:ascii="Myriad Pro" w:hAnsi="Myriad Pro"/>
            <w:b/>
            <w:noProof/>
          </w:rPr>
          <w:t>Tabela 2 Kryteria specyficzne jakościowe</w:t>
        </w:r>
        <w:r w:rsidR="0013467C">
          <w:rPr>
            <w:noProof/>
            <w:webHidden/>
          </w:rPr>
          <w:tab/>
        </w:r>
        <w:r w:rsidR="0013467C">
          <w:rPr>
            <w:noProof/>
            <w:webHidden/>
          </w:rPr>
          <w:fldChar w:fldCharType="begin"/>
        </w:r>
        <w:r w:rsidR="0013467C">
          <w:rPr>
            <w:noProof/>
            <w:webHidden/>
          </w:rPr>
          <w:instrText xml:space="preserve"> PAGEREF _Toc192578374 \h </w:instrText>
        </w:r>
        <w:r w:rsidR="0013467C">
          <w:rPr>
            <w:noProof/>
            <w:webHidden/>
          </w:rPr>
        </w:r>
        <w:r w:rsidR="0013467C">
          <w:rPr>
            <w:noProof/>
            <w:webHidden/>
          </w:rPr>
          <w:fldChar w:fldCharType="separate"/>
        </w:r>
        <w:r w:rsidR="0013467C">
          <w:rPr>
            <w:noProof/>
            <w:webHidden/>
          </w:rPr>
          <w:t>13</w:t>
        </w:r>
        <w:r w:rsidR="0013467C">
          <w:rPr>
            <w:noProof/>
            <w:webHidden/>
          </w:rPr>
          <w:fldChar w:fldCharType="end"/>
        </w:r>
      </w:hyperlink>
    </w:p>
    <w:p w14:paraId="57B49D59" w14:textId="48251755" w:rsidR="00C04887" w:rsidRPr="00410848" w:rsidRDefault="00C51216" w:rsidP="00C51216">
      <w:pPr>
        <w:pStyle w:val="Spisilustracji"/>
        <w:tabs>
          <w:tab w:val="right" w:leader="dot" w:pos="13994"/>
        </w:tabs>
        <w:rPr>
          <w:sz w:val="24"/>
        </w:rPr>
      </w:pPr>
      <w:r>
        <w:rPr>
          <w:sz w:val="24"/>
        </w:rPr>
        <w:fldChar w:fldCharType="end"/>
      </w:r>
    </w:p>
    <w:p w14:paraId="31D057BB" w14:textId="2B07FF9E" w:rsidR="00614904" w:rsidRPr="00614904" w:rsidRDefault="00C04887" w:rsidP="00C51216">
      <w:pPr>
        <w:pStyle w:val="Legenda"/>
        <w:keepNext/>
      </w:pPr>
      <w:bookmarkStart w:id="0" w:name="_Toc172720789"/>
      <w:bookmarkStart w:id="1" w:name="_Toc192578373"/>
      <w:r w:rsidRPr="006A72AB">
        <w:rPr>
          <w:rFonts w:ascii="Myriad Pro" w:hAnsi="Myriad Pro"/>
          <w:b/>
          <w:i w:val="0"/>
          <w:color w:val="auto"/>
          <w:sz w:val="22"/>
        </w:rPr>
        <w:lastRenderedPageBreak/>
        <w:t xml:space="preserve">Tabela </w:t>
      </w:r>
      <w:r w:rsidRPr="006A72AB">
        <w:rPr>
          <w:rFonts w:ascii="Myriad Pro" w:hAnsi="Myriad Pro"/>
          <w:b/>
          <w:i w:val="0"/>
        </w:rPr>
        <w:fldChar w:fldCharType="begin"/>
      </w:r>
      <w:r w:rsidRPr="006A72AB">
        <w:rPr>
          <w:rFonts w:ascii="Myriad Pro" w:hAnsi="Myriad Pro"/>
          <w:b/>
          <w:i w:val="0"/>
          <w:color w:val="auto"/>
          <w:sz w:val="22"/>
        </w:rPr>
        <w:instrText xml:space="preserve"> SEQ Tabela \* ARABIC </w:instrText>
      </w:r>
      <w:r w:rsidRPr="006A72AB">
        <w:rPr>
          <w:rFonts w:ascii="Myriad Pro" w:hAnsi="Myriad Pro"/>
          <w:b/>
          <w:i w:val="0"/>
        </w:rPr>
        <w:fldChar w:fldCharType="separate"/>
      </w:r>
      <w:r w:rsidR="00FF7C5C">
        <w:rPr>
          <w:rFonts w:ascii="Myriad Pro" w:hAnsi="Myriad Pro"/>
          <w:b/>
          <w:i w:val="0"/>
          <w:noProof/>
          <w:color w:val="auto"/>
          <w:sz w:val="22"/>
        </w:rPr>
        <w:t>1</w:t>
      </w:r>
      <w:r w:rsidRPr="006A72AB">
        <w:rPr>
          <w:rFonts w:ascii="Myriad Pro" w:hAnsi="Myriad Pro"/>
          <w:b/>
          <w:i w:val="0"/>
        </w:rPr>
        <w:fldChar w:fldCharType="end"/>
      </w:r>
      <w:r w:rsidRPr="006A72AB">
        <w:rPr>
          <w:rFonts w:ascii="Myriad Pro" w:hAnsi="Myriad Pro"/>
          <w:b/>
          <w:i w:val="0"/>
          <w:color w:val="auto"/>
          <w:sz w:val="22"/>
        </w:rPr>
        <w:t xml:space="preserve"> Kryteria specyficzne dopuszczalności</w:t>
      </w:r>
      <w:bookmarkEnd w:id="0"/>
      <w:bookmarkEnd w:id="1"/>
    </w:p>
    <w:tbl>
      <w:tblPr>
        <w:tblStyle w:val="Tabela-Siatka"/>
        <w:tblpPr w:leftFromText="141" w:rightFromText="141" w:vertAnchor="text" w:tblpXSpec="right" w:tblpY="1"/>
        <w:tblOverlap w:val="never"/>
        <w:tblW w:w="14170" w:type="dxa"/>
        <w:shd w:val="clear" w:color="auto" w:fill="FFFFFF" w:themeFill="background1"/>
        <w:tblLook w:val="04A0" w:firstRow="1" w:lastRow="0" w:firstColumn="1" w:lastColumn="0" w:noHBand="0" w:noVBand="1"/>
        <w:tblCaption w:val="Kryteria specyficzne formalne"/>
        <w:tblDescription w:val="Tabela przedstawia zestawienie kryteriów specyficznych formalnych. W pierwszej kolumnie znajduje się numer kryterium, w drugiej kolumnie nazwa kryterium, w trzeciej kolumnie definicja kryterium a w czwartej kolumnie opis znaczenia kryterium. Każdy kolejny wiersz opisuje odrębne kryterium."/>
      </w:tblPr>
      <w:tblGrid>
        <w:gridCol w:w="1430"/>
        <w:gridCol w:w="3334"/>
        <w:gridCol w:w="5990"/>
        <w:gridCol w:w="3416"/>
      </w:tblGrid>
      <w:tr w:rsidR="00C04887" w:rsidRPr="005B3539" w14:paraId="40F0CA42" w14:textId="77777777" w:rsidTr="00AB5AA7">
        <w:trPr>
          <w:trHeight w:val="1424"/>
          <w:tblHeader/>
        </w:trPr>
        <w:tc>
          <w:tcPr>
            <w:tcW w:w="1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0C26D83" w14:textId="77777777" w:rsidR="00C04887" w:rsidRPr="00D61533" w:rsidRDefault="00C04887" w:rsidP="005B3539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D61533">
              <w:rPr>
                <w:rFonts w:ascii="Myriad Pro" w:hAnsi="Myriad Pro" w:cs="Arial"/>
              </w:rPr>
              <w:t>Kolumna pierwsza</w:t>
            </w:r>
            <w:r w:rsidRPr="00D61533">
              <w:rPr>
                <w:rFonts w:ascii="Myriad Pro" w:hAnsi="Myriad Pro" w:cs="Arial"/>
                <w:b/>
              </w:rPr>
              <w:br/>
            </w:r>
            <w:r w:rsidR="001C5D59">
              <w:rPr>
                <w:rFonts w:ascii="Myriad Pro" w:hAnsi="Myriad Pro" w:cs="Arial"/>
                <w:b/>
              </w:rPr>
              <w:t>Numer kryterium</w:t>
            </w:r>
          </w:p>
        </w:tc>
        <w:tc>
          <w:tcPr>
            <w:tcW w:w="33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DF0067E" w14:textId="77777777" w:rsidR="00C04887" w:rsidRPr="00D61533" w:rsidRDefault="00C04887" w:rsidP="005B3539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Kolumna druga</w:t>
            </w:r>
          </w:p>
          <w:p w14:paraId="5C35E9B0" w14:textId="77777777" w:rsidR="00C04887" w:rsidRPr="00D61533" w:rsidRDefault="00C04887" w:rsidP="005B3539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D61533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59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B52DD95" w14:textId="77777777" w:rsidR="00C04887" w:rsidRPr="00D61533" w:rsidRDefault="00C04887" w:rsidP="005B3539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Kolumna trzecia</w:t>
            </w:r>
          </w:p>
          <w:p w14:paraId="550B4C08" w14:textId="77777777" w:rsidR="00C04887" w:rsidRPr="00D61533" w:rsidRDefault="00C04887" w:rsidP="005B3539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D61533">
              <w:rPr>
                <w:rFonts w:ascii="Myriad Pro" w:hAnsi="Myriad Pro" w:cs="Arial"/>
                <w:b/>
              </w:rPr>
              <w:t>Definicja oraz zasady oceny kryterium</w:t>
            </w:r>
          </w:p>
        </w:tc>
        <w:tc>
          <w:tcPr>
            <w:tcW w:w="3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D70C3DF" w14:textId="77777777" w:rsidR="00C04887" w:rsidRPr="00874390" w:rsidRDefault="00C04887" w:rsidP="005B3539">
            <w:pPr>
              <w:spacing w:line="360" w:lineRule="auto"/>
              <w:jc w:val="center"/>
              <w:rPr>
                <w:rFonts w:ascii="Myriad Pro" w:hAnsi="Myriad Pro" w:cs="Arial"/>
              </w:rPr>
            </w:pPr>
            <w:r w:rsidRPr="00874390">
              <w:rPr>
                <w:rFonts w:ascii="Myriad Pro" w:hAnsi="Myriad Pro" w:cs="Arial"/>
              </w:rPr>
              <w:t>Kolumna czwarta</w:t>
            </w:r>
          </w:p>
          <w:p w14:paraId="5A170A3E" w14:textId="77777777" w:rsidR="00C04887" w:rsidRPr="00874390" w:rsidRDefault="00C04887" w:rsidP="005B3539">
            <w:pPr>
              <w:spacing w:line="360" w:lineRule="auto"/>
              <w:jc w:val="center"/>
              <w:rPr>
                <w:rFonts w:ascii="Myriad Pro" w:hAnsi="Myriad Pro" w:cs="Arial"/>
                <w:b/>
              </w:rPr>
            </w:pPr>
            <w:r w:rsidRPr="00874390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C04887" w:rsidRPr="005B3539" w14:paraId="00BD7CC5" w14:textId="77777777" w:rsidTr="00AB5AA7">
        <w:tc>
          <w:tcPr>
            <w:tcW w:w="1430" w:type="dxa"/>
            <w:shd w:val="clear" w:color="auto" w:fill="FFFFFF" w:themeFill="background1"/>
          </w:tcPr>
          <w:p w14:paraId="708C28BB" w14:textId="77777777" w:rsidR="00C04887" w:rsidRPr="004A49A5" w:rsidRDefault="001C5D59" w:rsidP="005B353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A49A5">
              <w:rPr>
                <w:rFonts w:ascii="Myriad Pro" w:hAnsi="Myriad Pro" w:cs="Arial"/>
                <w:b/>
              </w:rPr>
              <w:t>Numer kryterium</w:t>
            </w:r>
          </w:p>
          <w:p w14:paraId="4C037735" w14:textId="77777777" w:rsidR="00C04887" w:rsidRPr="00514FF0" w:rsidRDefault="00921696" w:rsidP="005B3539">
            <w:pPr>
              <w:spacing w:line="360" w:lineRule="auto"/>
              <w:rPr>
                <w:rFonts w:ascii="Myriad Pro" w:hAnsi="Myriad Pro" w:cs="Arial"/>
              </w:rPr>
            </w:pPr>
            <w:r w:rsidRPr="00514FF0">
              <w:rPr>
                <w:rFonts w:ascii="Myriad Pro" w:hAnsi="Myriad Pro" w:cs="Arial"/>
              </w:rPr>
              <w:t>1</w:t>
            </w:r>
            <w:r w:rsidR="00C04887" w:rsidRPr="00514FF0">
              <w:rPr>
                <w:rFonts w:ascii="Myriad Pro" w:hAnsi="Myriad Pro" w:cs="Arial"/>
              </w:rPr>
              <w:t>.</w:t>
            </w:r>
          </w:p>
        </w:tc>
        <w:tc>
          <w:tcPr>
            <w:tcW w:w="3334" w:type="dxa"/>
            <w:shd w:val="clear" w:color="auto" w:fill="FFFFFF" w:themeFill="background1"/>
          </w:tcPr>
          <w:p w14:paraId="3C010E09" w14:textId="4CFA4433" w:rsidR="00C04887" w:rsidRPr="00383A68" w:rsidRDefault="00C04887" w:rsidP="005B353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 xml:space="preserve">Nazwa kryterium </w:t>
            </w:r>
          </w:p>
          <w:p w14:paraId="0F844AAF" w14:textId="77777777" w:rsidR="00C04887" w:rsidRPr="00D61533" w:rsidRDefault="00CC68A6" w:rsidP="005B353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61533">
              <w:rPr>
                <w:rFonts w:ascii="Myriad Pro" w:eastAsia="MyriadPro-Regular" w:hAnsi="Myriad Pro" w:cs="Arial"/>
                <w:lang w:eastAsia="pl-PL"/>
              </w:rPr>
              <w:t>Wymogi organizacyjne</w:t>
            </w:r>
            <w:r w:rsidRPr="00D61533">
              <w:rPr>
                <w:rFonts w:ascii="Myriad Pro" w:eastAsia="MyriadPro-Regular" w:hAnsi="Myriad Pro" w:cs="Arial"/>
                <w:b/>
                <w:lang w:eastAsia="pl-PL"/>
              </w:rPr>
              <w:t xml:space="preserve"> </w:t>
            </w:r>
          </w:p>
        </w:tc>
        <w:tc>
          <w:tcPr>
            <w:tcW w:w="5990" w:type="dxa"/>
            <w:shd w:val="clear" w:color="auto" w:fill="FFFFFF" w:themeFill="background1"/>
          </w:tcPr>
          <w:p w14:paraId="6131E620" w14:textId="38174912" w:rsidR="00C04887" w:rsidRPr="00383A68" w:rsidRDefault="00C04887" w:rsidP="005B353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Definicja kryterium</w:t>
            </w:r>
          </w:p>
          <w:p w14:paraId="52564F90" w14:textId="77777777" w:rsidR="00CC68A6" w:rsidRDefault="00CC68A6" w:rsidP="00CC68A6">
            <w:pPr>
              <w:numPr>
                <w:ilvl w:val="0"/>
                <w:numId w:val="7"/>
              </w:num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Wnioskodawca składa nie więcej niż 1 wniosek o dofinansowanie projektu. W przypadku zidentyfikowania projektów gdzie wnioskodawca występuje więcej niż 1 raz, wszystkie projekty tego podmiotu zostaną odrzucone.</w:t>
            </w:r>
          </w:p>
          <w:p w14:paraId="54371D67" w14:textId="77777777" w:rsidR="00AF21DF" w:rsidRPr="00D61533" w:rsidRDefault="00AF21DF" w:rsidP="00CD53A8">
            <w:pPr>
              <w:numPr>
                <w:ilvl w:val="0"/>
                <w:numId w:val="7"/>
              </w:numPr>
              <w:autoSpaceDE w:val="0"/>
              <w:autoSpaceDN w:val="0"/>
              <w:spacing w:line="360" w:lineRule="auto"/>
              <w:ind w:left="714" w:hanging="357"/>
              <w:jc w:val="both"/>
              <w:rPr>
                <w:rFonts w:ascii="Myriad Pro" w:eastAsia="MyriadPro-Regular" w:hAnsi="Myriad Pro" w:cs="Arial"/>
              </w:rPr>
            </w:pPr>
            <w:r w:rsidRPr="00AF21DF">
              <w:rPr>
                <w:rFonts w:ascii="Myriad Pro" w:eastAsia="MyriadPro-Regular" w:hAnsi="Myriad Pro" w:cs="Arial"/>
              </w:rPr>
              <w:t>Wnioskodawca od minimum 1 roku przed dniem złożenia wniosku o dofinansowanie posiada siedzibę lub oddział lub główne miejsce wykonywania działalności lub dodatkowe miejsce wykonywania działalności na terenie województwa zachodniopomorskiego.</w:t>
            </w:r>
          </w:p>
          <w:p w14:paraId="75F721E2" w14:textId="3FAD4FA2" w:rsidR="00975B78" w:rsidRPr="00D61533" w:rsidRDefault="00975B78" w:rsidP="00CC68A6">
            <w:pPr>
              <w:numPr>
                <w:ilvl w:val="0"/>
                <w:numId w:val="7"/>
              </w:num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Wnioskodawcą jest podmiot wykonujący działalność leczniczą.</w:t>
            </w:r>
          </w:p>
          <w:p w14:paraId="0F64AF3A" w14:textId="705B0AA2" w:rsidR="00902A1C" w:rsidRPr="00383A68" w:rsidRDefault="00902A1C" w:rsidP="00CC68A6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Zasady oceny</w:t>
            </w:r>
          </w:p>
          <w:p w14:paraId="24A30017" w14:textId="7054D1CF" w:rsidR="00C04887" w:rsidRPr="00D61533" w:rsidRDefault="00CC68A6" w:rsidP="00CC68A6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lastRenderedPageBreak/>
              <w:t xml:space="preserve">Kryterium </w:t>
            </w:r>
            <w:r w:rsidR="002C08F3">
              <w:rPr>
                <w:rFonts w:ascii="Myriad Pro" w:eastAsia="MyriadPro-Regular" w:hAnsi="Myriad Pro" w:cs="Arial"/>
              </w:rPr>
              <w:t>zostanie</w:t>
            </w:r>
            <w:r w:rsidRPr="00D61533">
              <w:rPr>
                <w:rFonts w:ascii="Myriad Pro" w:eastAsia="MyriadPro-Regular" w:hAnsi="Myriad Pro" w:cs="Arial"/>
              </w:rPr>
              <w:t xml:space="preserve"> </w:t>
            </w:r>
            <w:r w:rsidR="002C08F3">
              <w:rPr>
                <w:rFonts w:ascii="Myriad Pro" w:eastAsia="MyriadPro-Regular" w:hAnsi="Myriad Pro" w:cs="Arial"/>
              </w:rPr>
              <w:t>z</w:t>
            </w:r>
            <w:r w:rsidRPr="00D61533">
              <w:rPr>
                <w:rFonts w:ascii="Myriad Pro" w:eastAsia="MyriadPro-Regular" w:hAnsi="Myriad Pro" w:cs="Arial"/>
              </w:rPr>
              <w:t>weryfikowane na podstawie treści wniosku</w:t>
            </w:r>
            <w:r w:rsidR="00CD53A8">
              <w:rPr>
                <w:rFonts w:ascii="Myriad Pro" w:eastAsia="MyriadPro-Regular" w:hAnsi="Myriad Pro" w:cs="Arial"/>
              </w:rPr>
              <w:t>,</w:t>
            </w:r>
            <w:r w:rsidRPr="00D61533">
              <w:rPr>
                <w:rFonts w:ascii="Myriad Pro" w:eastAsia="MyriadPro-Regular" w:hAnsi="Myriad Pro" w:cs="Arial"/>
              </w:rPr>
              <w:t xml:space="preserve"> rejestru wniosków złożonych w ramach naboru</w:t>
            </w:r>
            <w:r w:rsidR="00D674F8">
              <w:rPr>
                <w:rFonts w:ascii="Myriad Pro" w:eastAsia="MyriadPro-Regular" w:hAnsi="Myriad Pro" w:cs="Arial"/>
              </w:rPr>
              <w:t xml:space="preserve"> oraz rejestru podmiotów wykonujących działalność leczniczą.</w:t>
            </w:r>
          </w:p>
        </w:tc>
        <w:tc>
          <w:tcPr>
            <w:tcW w:w="3416" w:type="dxa"/>
            <w:shd w:val="clear" w:color="auto" w:fill="FFFFFF" w:themeFill="background1"/>
          </w:tcPr>
          <w:p w14:paraId="1C4738CA" w14:textId="6FB3D38C" w:rsidR="00C04887" w:rsidRPr="00CD53A8" w:rsidRDefault="00C04887" w:rsidP="005B3539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CD53A8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735A6D54" w14:textId="77777777" w:rsidR="00C04887" w:rsidRPr="00874390" w:rsidRDefault="00C04887" w:rsidP="00CC68A6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6F212873" w14:textId="77777777" w:rsidR="00C04887" w:rsidRPr="00874390" w:rsidRDefault="00C04887" w:rsidP="00CC68A6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6619A435" w14:textId="77777777" w:rsidR="00C04887" w:rsidRPr="00874390" w:rsidRDefault="00C04887" w:rsidP="00CC68A6">
            <w:pPr>
              <w:spacing w:line="360" w:lineRule="auto"/>
              <w:rPr>
                <w:rFonts w:ascii="Myriad Pro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>Ocena spełniania kryterium polega na przypisaniu wartości logicznych „tak”, „nie”.</w:t>
            </w:r>
          </w:p>
        </w:tc>
      </w:tr>
      <w:tr w:rsidR="00614904" w:rsidRPr="005B3539" w14:paraId="55ABC09C" w14:textId="77777777" w:rsidTr="00AB5AA7">
        <w:tc>
          <w:tcPr>
            <w:tcW w:w="1430" w:type="dxa"/>
            <w:shd w:val="clear" w:color="auto" w:fill="FFFFFF" w:themeFill="background1"/>
          </w:tcPr>
          <w:p w14:paraId="00683A2F" w14:textId="77777777" w:rsidR="008A7B5B" w:rsidRPr="002C45A6" w:rsidRDefault="002C08F3" w:rsidP="008A7B5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2C45A6">
              <w:rPr>
                <w:rFonts w:ascii="Myriad Pro" w:hAnsi="Myriad Pro" w:cs="Arial"/>
                <w:b/>
              </w:rPr>
              <w:t>Numer kryterium</w:t>
            </w:r>
          </w:p>
          <w:p w14:paraId="398CBB6C" w14:textId="77777777" w:rsidR="00614904" w:rsidRPr="00383A68" w:rsidRDefault="008A7B5B" w:rsidP="008A7B5B">
            <w:pPr>
              <w:spacing w:line="360" w:lineRule="auto"/>
              <w:rPr>
                <w:rFonts w:ascii="Myriad Pro" w:hAnsi="Myriad Pro" w:cs="Arial"/>
              </w:rPr>
            </w:pPr>
            <w:r w:rsidRPr="00383A68">
              <w:rPr>
                <w:rFonts w:ascii="Myriad Pro" w:hAnsi="Myriad Pro" w:cs="Arial"/>
              </w:rPr>
              <w:t>2.</w:t>
            </w:r>
          </w:p>
        </w:tc>
        <w:tc>
          <w:tcPr>
            <w:tcW w:w="3334" w:type="dxa"/>
            <w:shd w:val="clear" w:color="auto" w:fill="auto"/>
          </w:tcPr>
          <w:p w14:paraId="66FEF2DD" w14:textId="60C794DF" w:rsidR="00BA29D9" w:rsidRPr="00383A68" w:rsidRDefault="00BC4C1B" w:rsidP="00614904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 xml:space="preserve">Nazwa kryterium </w:t>
            </w:r>
          </w:p>
          <w:p w14:paraId="5DB7E771" w14:textId="77777777" w:rsidR="00614904" w:rsidRPr="00D61533" w:rsidRDefault="00CC68A6" w:rsidP="00614904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 xml:space="preserve">Zgodność wsparcia </w:t>
            </w:r>
          </w:p>
        </w:tc>
        <w:tc>
          <w:tcPr>
            <w:tcW w:w="5990" w:type="dxa"/>
            <w:shd w:val="clear" w:color="auto" w:fill="auto"/>
          </w:tcPr>
          <w:p w14:paraId="7336CE1D" w14:textId="63A72852" w:rsidR="00BC4C1B" w:rsidRPr="00383A68" w:rsidRDefault="00BC4C1B" w:rsidP="00BC4C1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Definicja kryterium</w:t>
            </w:r>
          </w:p>
          <w:p w14:paraId="68480E91" w14:textId="610F2942" w:rsidR="00A00920" w:rsidRPr="00B774ED" w:rsidRDefault="00935ECD" w:rsidP="00CD53A8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Projekt jest zgodny z</w:t>
            </w:r>
            <w:r w:rsidR="00976079" w:rsidRPr="00976079">
              <w:rPr>
                <w:rFonts w:ascii="Myriad Pro" w:hAnsi="Myriad Pro" w:cs="Arial"/>
              </w:rPr>
              <w:t xml:space="preserve"> RPZ „</w:t>
            </w:r>
            <w:r w:rsidR="00A00920" w:rsidRPr="00B774ED">
              <w:rPr>
                <w:rFonts w:ascii="Myriad Pro" w:hAnsi="Myriad Pro"/>
              </w:rPr>
              <w:t>Prewencja chorób sercowo-naczyniowych u pacjentów onkologicznych</w:t>
            </w:r>
            <w:r w:rsidR="00A00920" w:rsidRPr="00B774ED">
              <w:rPr>
                <w:b/>
                <w:bCs/>
                <w:sz w:val="28"/>
                <w:szCs w:val="28"/>
              </w:rPr>
              <w:t xml:space="preserve"> </w:t>
            </w:r>
            <w:r w:rsidR="00A00920" w:rsidRPr="00B774ED">
              <w:rPr>
                <w:rFonts w:ascii="Myriad Pro" w:hAnsi="Myriad Pro"/>
                <w:bCs/>
                <w:kern w:val="1"/>
              </w:rPr>
              <w:t xml:space="preserve">w  województwie zachodniopomorskim </w:t>
            </w:r>
            <w:r w:rsidR="00A00920" w:rsidRPr="00CD53A8">
              <w:rPr>
                <w:rFonts w:ascii="Myriad Pro" w:hAnsi="Myriad Pro"/>
                <w:kern w:val="1"/>
              </w:rPr>
              <w:t>(II edycja)”,</w:t>
            </w:r>
            <w:r w:rsidR="00A00920" w:rsidRPr="00B774ED">
              <w:rPr>
                <w:kern w:val="1"/>
              </w:rPr>
              <w:t xml:space="preserve"> </w:t>
            </w:r>
            <w:r w:rsidR="00A00920" w:rsidRPr="00B774ED">
              <w:rPr>
                <w:rFonts w:ascii="Myriad Pro" w:hAnsi="Myriad Pro" w:cs="Arial"/>
              </w:rPr>
              <w:t>który jest załącznikiem do Regulaminu wyboru projektu.</w:t>
            </w:r>
          </w:p>
          <w:p w14:paraId="4A0A8605" w14:textId="1EC2AE8D" w:rsidR="004868A8" w:rsidRPr="00383A68" w:rsidRDefault="004868A8" w:rsidP="004868A8">
            <w:pPr>
              <w:autoSpaceDE w:val="0"/>
              <w:autoSpaceDN w:val="0"/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Zasady oceny</w:t>
            </w:r>
          </w:p>
          <w:p w14:paraId="10C45AFD" w14:textId="6563A2C9" w:rsidR="004868A8" w:rsidRPr="002733A5" w:rsidRDefault="004868A8" w:rsidP="004868A8">
            <w:pPr>
              <w:autoSpaceDE w:val="0"/>
              <w:autoSpaceDN w:val="0"/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 xml:space="preserve">Kryterium </w:t>
            </w:r>
            <w:r w:rsidR="002C08F3">
              <w:rPr>
                <w:rFonts w:ascii="Myriad Pro" w:hAnsi="Myriad Pro" w:cs="Arial"/>
              </w:rPr>
              <w:t>zostanie</w:t>
            </w:r>
            <w:r w:rsidRPr="00D61533">
              <w:rPr>
                <w:rFonts w:ascii="Myriad Pro" w:hAnsi="Myriad Pro" w:cs="Arial"/>
              </w:rPr>
              <w:t xml:space="preserve"> </w:t>
            </w:r>
            <w:r w:rsidR="002C08F3">
              <w:rPr>
                <w:rFonts w:ascii="Myriad Pro" w:hAnsi="Myriad Pro" w:cs="Arial"/>
              </w:rPr>
              <w:t>z</w:t>
            </w:r>
            <w:r w:rsidRPr="00D61533">
              <w:rPr>
                <w:rFonts w:ascii="Myriad Pro" w:hAnsi="Myriad Pro" w:cs="Arial"/>
              </w:rPr>
              <w:t>weryfikowane na podstawie treści wniosku o dofinansowanie.</w:t>
            </w:r>
            <w:r w:rsidR="00E420C5">
              <w:rPr>
                <w:rFonts w:ascii="Myriad Pro" w:hAnsi="Myriad Pro" w:cs="Arial"/>
              </w:rPr>
              <w:t xml:space="preserve"> </w:t>
            </w:r>
            <w:r w:rsidR="00E420C5">
              <w:t xml:space="preserve"> </w:t>
            </w:r>
            <w:r w:rsidR="00E420C5" w:rsidRPr="00E420C5">
              <w:rPr>
                <w:rFonts w:ascii="Myriad Pro" w:hAnsi="Myriad Pro" w:cs="Arial"/>
              </w:rPr>
              <w:t xml:space="preserve">Wnioskodawca zobligowany jest do zawarcia w treści wniosku deklaracji, </w:t>
            </w:r>
            <w:r w:rsidR="00AF21DF">
              <w:rPr>
                <w:rFonts w:ascii="Myriad Pro" w:hAnsi="Myriad Pro" w:cs="Arial"/>
              </w:rPr>
              <w:t>że</w:t>
            </w:r>
            <w:r w:rsidR="00E420C5" w:rsidRPr="00E420C5">
              <w:rPr>
                <w:rFonts w:ascii="Myriad Pro" w:hAnsi="Myriad Pro" w:cs="Arial"/>
              </w:rPr>
              <w:t xml:space="preserve"> realizowany przez niego projekt będzie zgodny z RPZ </w:t>
            </w:r>
            <w:r w:rsidR="00A00920" w:rsidRPr="00B774ED">
              <w:rPr>
                <w:rFonts w:ascii="Myriad Pro" w:hAnsi="Myriad Pro" w:cs="Arial"/>
              </w:rPr>
              <w:t>„</w:t>
            </w:r>
            <w:r w:rsidR="00A00920" w:rsidRPr="00B774ED">
              <w:rPr>
                <w:rFonts w:ascii="Myriad Pro" w:hAnsi="Myriad Pro"/>
              </w:rPr>
              <w:t>Prewencja chorób sercowo-naczyniowych u pacjentów onkologicznych</w:t>
            </w:r>
            <w:r w:rsidR="00A00920" w:rsidRPr="00B774ED">
              <w:rPr>
                <w:b/>
                <w:bCs/>
                <w:sz w:val="28"/>
                <w:szCs w:val="28"/>
              </w:rPr>
              <w:t xml:space="preserve"> </w:t>
            </w:r>
            <w:r w:rsidR="00A00920" w:rsidRPr="00B774ED">
              <w:rPr>
                <w:rFonts w:ascii="Myriad Pro" w:hAnsi="Myriad Pro"/>
                <w:bCs/>
                <w:kern w:val="1"/>
              </w:rPr>
              <w:t xml:space="preserve">w województwie zachodniopomorskim </w:t>
            </w:r>
            <w:r w:rsidR="00A00920" w:rsidRPr="00CD53A8">
              <w:rPr>
                <w:rFonts w:ascii="Myriad Pro" w:hAnsi="Myriad Pro"/>
                <w:kern w:val="1"/>
              </w:rPr>
              <w:t>(II edycja)”</w:t>
            </w:r>
            <w:r w:rsidR="002733A5" w:rsidRPr="00CD53A8">
              <w:rPr>
                <w:rFonts w:ascii="Myriad Pro" w:hAnsi="Myriad Pro"/>
                <w:kern w:val="1"/>
              </w:rPr>
              <w:t>.</w:t>
            </w:r>
          </w:p>
          <w:p w14:paraId="57E36856" w14:textId="77777777" w:rsidR="00614904" w:rsidRPr="00D61533" w:rsidRDefault="00614904" w:rsidP="00CC68A6">
            <w:pPr>
              <w:pStyle w:val="Akapitzlist"/>
              <w:autoSpaceDE w:val="0"/>
              <w:autoSpaceDN w:val="0"/>
              <w:spacing w:line="360" w:lineRule="auto"/>
              <w:ind w:left="765"/>
              <w:rPr>
                <w:rFonts w:ascii="Myriad Pro" w:hAnsi="Myriad Pro" w:cs="Arial"/>
              </w:rPr>
            </w:pPr>
          </w:p>
        </w:tc>
        <w:tc>
          <w:tcPr>
            <w:tcW w:w="3416" w:type="dxa"/>
            <w:shd w:val="clear" w:color="auto" w:fill="auto"/>
          </w:tcPr>
          <w:p w14:paraId="4A268F92" w14:textId="2DAF2C1E" w:rsidR="00BC4C1B" w:rsidRPr="00874390" w:rsidRDefault="00BC4C1B" w:rsidP="00BC4C1B">
            <w:pPr>
              <w:spacing w:line="360" w:lineRule="auto"/>
              <w:contextualSpacing/>
              <w:rPr>
                <w:rFonts w:ascii="Myriad Pro" w:eastAsia="MyriadPro-Regular" w:hAnsi="Myriad Pro" w:cs="Arial"/>
                <w:b/>
              </w:rPr>
            </w:pPr>
            <w:r w:rsidRPr="00874390">
              <w:rPr>
                <w:rFonts w:ascii="Myriad Pro" w:eastAsia="MyriadPro-Regular" w:hAnsi="Myriad Pro" w:cs="Arial"/>
                <w:b/>
              </w:rPr>
              <w:t>Opis znaczenia kryterium</w:t>
            </w:r>
          </w:p>
          <w:p w14:paraId="445EB632" w14:textId="77777777" w:rsidR="00BC4C1B" w:rsidRPr="00874390" w:rsidRDefault="00BC4C1B" w:rsidP="00BC4C1B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0080740F" w14:textId="77777777" w:rsidR="00BC4C1B" w:rsidRPr="00874390" w:rsidRDefault="00BC4C1B" w:rsidP="00BC4C1B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5AF11965" w14:textId="77777777" w:rsidR="00935ECD" w:rsidRPr="00874390" w:rsidRDefault="00D66631" w:rsidP="00D66631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>Ocena spełniania kryterium polega na przypisaniu wartości logicznych „tak”, „nie”, „do negocjacji”.</w:t>
            </w:r>
          </w:p>
          <w:p w14:paraId="6E682F80" w14:textId="77777777" w:rsidR="002C08F3" w:rsidRPr="00874390" w:rsidRDefault="00224B6C" w:rsidP="00D66631">
            <w:pPr>
              <w:spacing w:line="360" w:lineRule="auto"/>
              <w:rPr>
                <w:rFonts w:ascii="Myriad Pro" w:hAnsi="Myriad Pro" w:cs="Arial"/>
              </w:rPr>
            </w:pPr>
            <w:r w:rsidRPr="00874390">
              <w:rPr>
                <w:rFonts w:ascii="Myriad Pro" w:hAnsi="Myriad Pro" w:cs="Arial"/>
              </w:rPr>
              <w:t xml:space="preserve">Na etapie oceny projektu za zgodą Instytucji Pośredniczącej FEPZ, dopuszcza się możliwość poprawy/uzupełnienia wniosku </w:t>
            </w:r>
            <w:r w:rsidR="00E420C5" w:rsidRPr="00874390">
              <w:rPr>
                <w:rFonts w:ascii="Myriad Pro" w:hAnsi="Myriad Pro" w:cs="Arial"/>
              </w:rPr>
              <w:t>w zakresie:</w:t>
            </w:r>
          </w:p>
          <w:p w14:paraId="2DF337D0" w14:textId="77777777" w:rsidR="00E420C5" w:rsidRPr="00874390" w:rsidRDefault="00203910" w:rsidP="00E420C5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 xml:space="preserve">- </w:t>
            </w:r>
            <w:r w:rsidR="00E420C5" w:rsidRPr="00874390">
              <w:rPr>
                <w:rFonts w:ascii="Myriad Pro" w:eastAsia="MyriadPro-Regular" w:hAnsi="Myriad Pro" w:cs="Arial"/>
              </w:rPr>
              <w:t>sposobu rekrutacji uczestników projektu, dotarcia do grupy docelowej określonej w RPZ, liczebności grupy docelowej, do której skierowane są poszczególne etapy realizacji programu;</w:t>
            </w:r>
          </w:p>
          <w:p w14:paraId="66B0F935" w14:textId="77777777" w:rsidR="00E420C5" w:rsidRPr="00874390" w:rsidRDefault="00E420C5" w:rsidP="00E420C5">
            <w:pPr>
              <w:spacing w:line="360" w:lineRule="auto"/>
              <w:contextualSpacing/>
              <w:rPr>
                <w:rFonts w:ascii="Myriad Pro" w:eastAsia="MyriadPro-Regular" w:hAnsi="Myriad Pro" w:cs="Arial"/>
                <w:lang w:val="x-none"/>
              </w:rPr>
            </w:pPr>
            <w:r w:rsidRPr="00874390">
              <w:rPr>
                <w:rFonts w:ascii="Myriad Pro" w:eastAsia="MyriadPro-Regular" w:hAnsi="Myriad Pro" w:cs="Arial"/>
              </w:rPr>
              <w:lastRenderedPageBreak/>
              <w:t xml:space="preserve"> - </w:t>
            </w:r>
            <w:r w:rsidRPr="00874390">
              <w:rPr>
                <w:rFonts w:ascii="Myriad Pro" w:eastAsia="MyriadPro-Regular" w:hAnsi="Myriad Pro" w:cs="Arial"/>
                <w:lang w:val="x-none"/>
              </w:rPr>
              <w:t xml:space="preserve">realizacji celów RPZ; </w:t>
            </w:r>
          </w:p>
          <w:p w14:paraId="2E554D82" w14:textId="77777777" w:rsidR="00E420C5" w:rsidRPr="00874390" w:rsidRDefault="00E420C5" w:rsidP="00E420C5">
            <w:pPr>
              <w:spacing w:line="360" w:lineRule="auto"/>
              <w:contextualSpacing/>
              <w:rPr>
                <w:rFonts w:ascii="Myriad Pro" w:eastAsia="MyriadPro-Regular" w:hAnsi="Myriad Pro" w:cs="Arial"/>
                <w:lang w:val="x-none"/>
              </w:rPr>
            </w:pPr>
            <w:r w:rsidRPr="00874390">
              <w:rPr>
                <w:rFonts w:ascii="Myriad Pro" w:eastAsia="MyriadPro-Regular" w:hAnsi="Myriad Pro" w:cs="Arial"/>
              </w:rPr>
              <w:t xml:space="preserve">- </w:t>
            </w:r>
            <w:r w:rsidRPr="00874390">
              <w:rPr>
                <w:rFonts w:ascii="Myriad Pro" w:eastAsia="MyriadPro-Regular" w:hAnsi="Myriad Pro" w:cs="Arial"/>
                <w:lang w:val="x-none"/>
              </w:rPr>
              <w:t>obszaru realizacji projektu;</w:t>
            </w:r>
          </w:p>
          <w:p w14:paraId="198B333E" w14:textId="77777777" w:rsidR="00E420C5" w:rsidRPr="00874390" w:rsidRDefault="00E420C5" w:rsidP="00E420C5">
            <w:pPr>
              <w:spacing w:line="360" w:lineRule="auto"/>
              <w:contextualSpacing/>
              <w:rPr>
                <w:rFonts w:ascii="Myriad Pro" w:eastAsia="MyriadPro-Regular" w:hAnsi="Myriad Pro" w:cs="Arial"/>
                <w:lang w:val="x-none"/>
              </w:rPr>
            </w:pPr>
            <w:r w:rsidRPr="00874390">
              <w:rPr>
                <w:rFonts w:ascii="Myriad Pro" w:eastAsia="MyriadPro-Regular" w:hAnsi="Myriad Pro" w:cs="Arial"/>
              </w:rPr>
              <w:t xml:space="preserve"> - </w:t>
            </w:r>
            <w:r w:rsidRPr="00874390">
              <w:rPr>
                <w:rFonts w:ascii="Myriad Pro" w:eastAsia="MyriadPro-Regular" w:hAnsi="Myriad Pro" w:cs="Arial"/>
                <w:lang w:val="x-none"/>
              </w:rPr>
              <w:t xml:space="preserve">spełnienia wymogów w zakresie organizacji poszczególnych </w:t>
            </w:r>
            <w:r w:rsidRPr="00874390">
              <w:rPr>
                <w:rFonts w:ascii="Myriad Pro" w:eastAsia="MyriadPro-Regular" w:hAnsi="Myriad Pro" w:cs="Arial"/>
              </w:rPr>
              <w:t>etapów</w:t>
            </w:r>
            <w:r w:rsidRPr="00874390">
              <w:rPr>
                <w:rFonts w:ascii="Myriad Pro" w:eastAsia="MyriadPro-Regular" w:hAnsi="Myriad Pro" w:cs="Arial"/>
                <w:lang w:val="x-none"/>
              </w:rPr>
              <w:t xml:space="preserve"> planowanych interwencji;</w:t>
            </w:r>
          </w:p>
          <w:p w14:paraId="0C39A226" w14:textId="77777777" w:rsidR="00E420C5" w:rsidRPr="00874390" w:rsidRDefault="00E420C5" w:rsidP="00E420C5">
            <w:pPr>
              <w:spacing w:line="360" w:lineRule="auto"/>
              <w:contextualSpacing/>
              <w:rPr>
                <w:rFonts w:ascii="Myriad Pro" w:eastAsia="MyriadPro-Regular" w:hAnsi="Myriad Pro" w:cs="Arial"/>
                <w:lang w:val="x-none"/>
              </w:rPr>
            </w:pPr>
            <w:r w:rsidRPr="00874390">
              <w:rPr>
                <w:rFonts w:ascii="Myriad Pro" w:eastAsia="MyriadPro-Regular" w:hAnsi="Myriad Pro" w:cs="Arial"/>
              </w:rPr>
              <w:t xml:space="preserve"> - </w:t>
            </w:r>
            <w:r w:rsidRPr="00874390">
              <w:rPr>
                <w:rFonts w:ascii="Myriad Pro" w:eastAsia="MyriadPro-Regular" w:hAnsi="Myriad Pro" w:cs="Arial"/>
                <w:lang w:val="x-none"/>
              </w:rPr>
              <w:t>spełnienia wymogów dotyczących liczby oraz kwalifikacji zawodowych personelu medycznego;</w:t>
            </w:r>
          </w:p>
          <w:p w14:paraId="1A0E505E" w14:textId="77777777" w:rsidR="00E420C5" w:rsidRPr="00874390" w:rsidRDefault="00E420C5" w:rsidP="00E420C5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 xml:space="preserve"> - </w:t>
            </w:r>
            <w:r w:rsidRPr="00874390">
              <w:rPr>
                <w:rFonts w:ascii="Myriad Pro" w:eastAsia="MyriadPro-Regular" w:hAnsi="Myriad Pro" w:cs="Arial"/>
                <w:lang w:val="x-none"/>
              </w:rPr>
              <w:t>spełnienia wymogów dotyczących warunków sprzętowych</w:t>
            </w:r>
            <w:r w:rsidRPr="00874390">
              <w:rPr>
                <w:rFonts w:ascii="Myriad Pro" w:eastAsia="MyriadPro-Regular" w:hAnsi="Myriad Pro" w:cs="Arial"/>
              </w:rPr>
              <w:t>;</w:t>
            </w:r>
          </w:p>
          <w:p w14:paraId="322DE158" w14:textId="77777777" w:rsidR="00E420C5" w:rsidRPr="00874390" w:rsidRDefault="00E420C5" w:rsidP="00E420C5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 xml:space="preserve">- </w:t>
            </w:r>
            <w:r w:rsidRPr="00874390">
              <w:rPr>
                <w:rFonts w:ascii="Myriad Pro" w:eastAsia="MyriadPro-Regular" w:hAnsi="Myriad Pro" w:cs="Arial"/>
                <w:lang w:val="x-none"/>
              </w:rPr>
              <w:t xml:space="preserve">spełnienia wymogów dotyczących </w:t>
            </w:r>
            <w:r w:rsidRPr="00874390">
              <w:rPr>
                <w:rFonts w:ascii="Myriad Pro" w:eastAsia="MyriadPro-Regular" w:hAnsi="Myriad Pro" w:cs="Arial"/>
              </w:rPr>
              <w:t>warunków stanowiskowych.</w:t>
            </w:r>
          </w:p>
          <w:p w14:paraId="7234263C" w14:textId="6D40C056" w:rsidR="00E420C5" w:rsidRPr="00874390" w:rsidRDefault="00434421" w:rsidP="00AF21DF">
            <w:pPr>
              <w:spacing w:line="360" w:lineRule="auto"/>
              <w:rPr>
                <w:rFonts w:ascii="Myriad Pro" w:hAnsi="Myriad Pro" w:cs="Arial"/>
              </w:rPr>
            </w:pPr>
            <w:r w:rsidRPr="00874390">
              <w:rPr>
                <w:rFonts w:ascii="Myriad Pro" w:hAnsi="Myriad Pro" w:cs="Arial"/>
              </w:rPr>
              <w:t xml:space="preserve">Na etapie realizacji projektu, za zgodą Instytucji Pośredniczącej FEPZ, dopuszcza się możliwość odstąpienia od kryterium w zakresie zgodności z RPZ z wyłączeniem zmian, które wymagają zgody </w:t>
            </w:r>
            <w:proofErr w:type="spellStart"/>
            <w:r w:rsidRPr="00874390">
              <w:rPr>
                <w:rFonts w:ascii="Myriad Pro" w:hAnsi="Myriad Pro" w:cs="Arial"/>
              </w:rPr>
              <w:t>AOTMiT</w:t>
            </w:r>
            <w:proofErr w:type="spellEnd"/>
            <w:r w:rsidRPr="00874390">
              <w:rPr>
                <w:rFonts w:ascii="Myriad Pro" w:hAnsi="Myriad Pro" w:cs="Arial"/>
              </w:rPr>
              <w:t xml:space="preserve">. </w:t>
            </w:r>
          </w:p>
        </w:tc>
      </w:tr>
      <w:tr w:rsidR="00B40F66" w:rsidRPr="005B3539" w14:paraId="591FC77F" w14:textId="77777777" w:rsidTr="00AB5AA7">
        <w:tc>
          <w:tcPr>
            <w:tcW w:w="1430" w:type="dxa"/>
            <w:shd w:val="clear" w:color="auto" w:fill="FFFFFF" w:themeFill="background1"/>
          </w:tcPr>
          <w:p w14:paraId="4A2412B4" w14:textId="77777777" w:rsidR="00B40F66" w:rsidRPr="009430FC" w:rsidRDefault="00B40F66" w:rsidP="008A7B5B">
            <w:pPr>
              <w:spacing w:line="360" w:lineRule="auto"/>
              <w:rPr>
                <w:rFonts w:ascii="Myriad Pro" w:hAnsi="Myriad Pro"/>
                <w:b/>
              </w:rPr>
            </w:pPr>
            <w:r w:rsidRPr="009430FC">
              <w:rPr>
                <w:rFonts w:ascii="Myriad Pro" w:hAnsi="Myriad Pro"/>
                <w:b/>
              </w:rPr>
              <w:lastRenderedPageBreak/>
              <w:t>Numer kryterium</w:t>
            </w:r>
          </w:p>
          <w:p w14:paraId="1DAC5A2E" w14:textId="6F275A6A" w:rsidR="00B40F66" w:rsidRPr="009430FC" w:rsidRDefault="00B40F66" w:rsidP="008A7B5B">
            <w:pPr>
              <w:spacing w:line="360" w:lineRule="auto"/>
              <w:rPr>
                <w:rFonts w:ascii="Myriad Pro" w:hAnsi="Myriad Pro" w:cs="Arial"/>
              </w:rPr>
            </w:pPr>
            <w:r w:rsidRPr="009430FC">
              <w:rPr>
                <w:rFonts w:ascii="Myriad Pro" w:hAnsi="Myriad Pro"/>
              </w:rPr>
              <w:t>3.</w:t>
            </w:r>
          </w:p>
        </w:tc>
        <w:tc>
          <w:tcPr>
            <w:tcW w:w="3334" w:type="dxa"/>
            <w:shd w:val="clear" w:color="auto" w:fill="auto"/>
          </w:tcPr>
          <w:p w14:paraId="3564164D" w14:textId="343C4D05" w:rsidR="00B40F66" w:rsidRPr="009430FC" w:rsidRDefault="00B40F66" w:rsidP="00B40F66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9430FC">
              <w:rPr>
                <w:rFonts w:ascii="Myriad Pro" w:eastAsia="MyriadPro-Regular" w:hAnsi="Myriad Pro" w:cs="Arial"/>
                <w:b/>
              </w:rPr>
              <w:t>Nazwa kryterium</w:t>
            </w:r>
          </w:p>
          <w:p w14:paraId="780C6B27" w14:textId="2256B16E" w:rsidR="00B40F66" w:rsidRPr="009430FC" w:rsidRDefault="00AB5AA7" w:rsidP="00BC4C1B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9430FC">
              <w:rPr>
                <w:rFonts w:ascii="Myriad Pro" w:eastAsia="MyriadPro-Regular" w:hAnsi="Myriad Pro" w:cs="Arial"/>
              </w:rPr>
              <w:t>Ukierunkowanie działań</w:t>
            </w:r>
          </w:p>
        </w:tc>
        <w:tc>
          <w:tcPr>
            <w:tcW w:w="5990" w:type="dxa"/>
            <w:shd w:val="clear" w:color="auto" w:fill="auto"/>
          </w:tcPr>
          <w:p w14:paraId="1923EBC1" w14:textId="6F710387" w:rsidR="00B40F66" w:rsidRPr="009430FC" w:rsidRDefault="00B40F66" w:rsidP="00B40F66">
            <w:pPr>
              <w:spacing w:line="360" w:lineRule="auto"/>
              <w:rPr>
                <w:rFonts w:ascii="Myriad Pro" w:hAnsi="Myriad Pro" w:cs="Arial"/>
                <w:b/>
              </w:rPr>
            </w:pPr>
            <w:bookmarkStart w:id="2" w:name="_Hlk180752376"/>
            <w:r w:rsidRPr="009430FC">
              <w:rPr>
                <w:rFonts w:ascii="Myriad Pro" w:hAnsi="Myriad Pro" w:cs="Arial"/>
                <w:b/>
              </w:rPr>
              <w:t>Definicja kryterium</w:t>
            </w:r>
          </w:p>
          <w:p w14:paraId="5C385FE1" w14:textId="3487311C" w:rsidR="00B40F66" w:rsidRPr="009430FC" w:rsidRDefault="00B40F66" w:rsidP="00B40F66">
            <w:pPr>
              <w:spacing w:line="360" w:lineRule="auto"/>
              <w:rPr>
                <w:rFonts w:ascii="Myriad Pro" w:hAnsi="Myriad Pro" w:cs="Arial"/>
              </w:rPr>
            </w:pPr>
            <w:r w:rsidRPr="009430FC">
              <w:rPr>
                <w:rFonts w:ascii="Myriad Pro" w:hAnsi="Myriad Pro" w:cs="Arial"/>
              </w:rPr>
              <w:t xml:space="preserve">Do dofinansowania mogą być przyjęte wyłącznie </w:t>
            </w:r>
            <w:r w:rsidR="00A953F9" w:rsidRPr="009430FC">
              <w:rPr>
                <w:rFonts w:ascii="Myriad Pro" w:hAnsi="Myriad Pro" w:cs="Arial"/>
              </w:rPr>
              <w:t xml:space="preserve"> projekty</w:t>
            </w:r>
            <w:r w:rsidR="008115B6" w:rsidRPr="009430FC">
              <w:rPr>
                <w:rFonts w:ascii="Myriad Pro" w:hAnsi="Myriad Pro" w:cs="Arial"/>
              </w:rPr>
              <w:t xml:space="preserve">, których </w:t>
            </w:r>
            <w:r w:rsidRPr="009430FC">
              <w:rPr>
                <w:rFonts w:ascii="Myriad Pro" w:hAnsi="Myriad Pro" w:cs="Arial"/>
              </w:rPr>
              <w:t>wsparcie</w:t>
            </w:r>
            <w:r w:rsidR="008115B6" w:rsidRPr="009430FC">
              <w:rPr>
                <w:rFonts w:ascii="Myriad Pro" w:hAnsi="Myriad Pro" w:cs="Arial"/>
              </w:rPr>
              <w:t xml:space="preserve"> zostało </w:t>
            </w:r>
            <w:r w:rsidRPr="009430FC">
              <w:rPr>
                <w:rFonts w:ascii="Myriad Pro" w:hAnsi="Myriad Pro" w:cs="Arial"/>
              </w:rPr>
              <w:t xml:space="preserve"> ukierunkowane na wczesne wykrywanie problemów zdrowotnych w zakresie chorób będących istotnym problemem zdrowotnym regionu kierowane w</w:t>
            </w:r>
            <w:r w:rsidR="00F7643E" w:rsidRPr="009430FC">
              <w:rPr>
                <w:rFonts w:ascii="Myriad Pro" w:hAnsi="Myriad Pro" w:cs="Arial"/>
              </w:rPr>
              <w:t xml:space="preserve"> </w:t>
            </w:r>
            <w:r w:rsidRPr="009430FC">
              <w:rPr>
                <w:rFonts w:ascii="Myriad Pro" w:hAnsi="Myriad Pro" w:cs="Arial"/>
              </w:rPr>
              <w:t xml:space="preserve">szczególności do osób w </w:t>
            </w:r>
            <w:r w:rsidR="001154FD">
              <w:rPr>
                <w:rFonts w:ascii="Myriad Pro" w:hAnsi="Myriad Pro" w:cs="Arial"/>
              </w:rPr>
              <w:t>niekorzystnej</w:t>
            </w:r>
            <w:r w:rsidR="001154FD" w:rsidRPr="009430FC">
              <w:rPr>
                <w:rFonts w:ascii="Myriad Pro" w:hAnsi="Myriad Pro" w:cs="Arial"/>
              </w:rPr>
              <w:t xml:space="preserve"> </w:t>
            </w:r>
            <w:r w:rsidRPr="009430FC">
              <w:rPr>
                <w:rFonts w:ascii="Myriad Pro" w:hAnsi="Myriad Pro" w:cs="Arial"/>
              </w:rPr>
              <w:t>sytuacji i na obszary białych plam (z wyłączeniem</w:t>
            </w:r>
            <w:r w:rsidR="00A953F9" w:rsidRPr="009430FC">
              <w:rPr>
                <w:rFonts w:ascii="Myriad Pro" w:hAnsi="Myriad Pro" w:cs="Arial"/>
              </w:rPr>
              <w:t xml:space="preserve"> </w:t>
            </w:r>
            <w:r w:rsidRPr="009430FC">
              <w:rPr>
                <w:rFonts w:ascii="Myriad Pro" w:hAnsi="Myriad Pro" w:cs="Arial"/>
              </w:rPr>
              <w:t>kosztów leczenia i zabiegów medycznych innych niż na potrzeby diagnostyki) w tym</w:t>
            </w:r>
            <w:r w:rsidR="00764880" w:rsidRPr="009430FC">
              <w:rPr>
                <w:rFonts w:ascii="Myriad Pro" w:hAnsi="Myriad Pro" w:cs="Arial"/>
              </w:rPr>
              <w:t xml:space="preserve"> </w:t>
            </w:r>
            <w:r w:rsidRPr="009430FC">
              <w:rPr>
                <w:rFonts w:ascii="Myriad Pro" w:hAnsi="Myriad Pro" w:cs="Arial"/>
              </w:rPr>
              <w:t>również kształcenie/przekwalifikowanie/szkolenia specjalistyczne personelu niezbędnego do realizacji programów profilaktycznych.</w:t>
            </w:r>
          </w:p>
          <w:bookmarkEnd w:id="2"/>
          <w:p w14:paraId="074CD5C8" w14:textId="6F265647" w:rsidR="00B40F66" w:rsidRPr="009430FC" w:rsidRDefault="00B40F66" w:rsidP="00B40F66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b/>
                <w:bCs/>
              </w:rPr>
            </w:pPr>
            <w:r w:rsidRPr="009430FC">
              <w:rPr>
                <w:rFonts w:ascii="Myriad Pro" w:eastAsia="MyriadPro-Regular" w:hAnsi="Myriad Pro" w:cs="Arial"/>
                <w:b/>
                <w:bCs/>
              </w:rPr>
              <w:t>Zasady oceny</w:t>
            </w:r>
          </w:p>
          <w:p w14:paraId="0F77AC36" w14:textId="3A2BC465" w:rsidR="00B40F66" w:rsidRPr="009430FC" w:rsidRDefault="00B40F66" w:rsidP="00A953F9">
            <w:pPr>
              <w:autoSpaceDE w:val="0"/>
              <w:autoSpaceDN w:val="0"/>
              <w:spacing w:line="360" w:lineRule="auto"/>
              <w:contextualSpacing/>
              <w:rPr>
                <w:rFonts w:ascii="Myriad Pro" w:hAnsi="Myriad Pro" w:cs="Arial"/>
              </w:rPr>
            </w:pPr>
            <w:r w:rsidRPr="009430FC">
              <w:rPr>
                <w:rFonts w:ascii="Myriad Pro" w:eastAsia="MyriadPro-Regular" w:hAnsi="Myriad Pro" w:cs="Arial"/>
                <w:bCs/>
              </w:rPr>
              <w:t>Kryterium zostanie zweryfikowane na podstawie treści wniosku o dofinansowanie.</w:t>
            </w:r>
          </w:p>
        </w:tc>
        <w:tc>
          <w:tcPr>
            <w:tcW w:w="3416" w:type="dxa"/>
            <w:shd w:val="clear" w:color="auto" w:fill="auto"/>
          </w:tcPr>
          <w:p w14:paraId="648FD002" w14:textId="2CC8DB07" w:rsidR="0061102F" w:rsidRPr="00874390" w:rsidRDefault="0061102F" w:rsidP="0061102F">
            <w:pPr>
              <w:spacing w:line="360" w:lineRule="auto"/>
              <w:contextualSpacing/>
              <w:rPr>
                <w:rFonts w:ascii="Myriad Pro" w:eastAsia="MyriadPro-Regular" w:hAnsi="Myriad Pro" w:cs="Arial"/>
                <w:b/>
              </w:rPr>
            </w:pPr>
            <w:r w:rsidRPr="00874390">
              <w:rPr>
                <w:rFonts w:ascii="Myriad Pro" w:eastAsia="MyriadPro-Regular" w:hAnsi="Myriad Pro" w:cs="Arial"/>
                <w:b/>
              </w:rPr>
              <w:t>Opis znaczenia kryterium</w:t>
            </w:r>
          </w:p>
          <w:p w14:paraId="7C2BB896" w14:textId="77777777" w:rsidR="0061102F" w:rsidRPr="00874390" w:rsidRDefault="0061102F" w:rsidP="0061102F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345546DB" w14:textId="77777777" w:rsidR="0061102F" w:rsidRPr="00874390" w:rsidRDefault="0061102F" w:rsidP="0061102F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7D163C99" w14:textId="083B69C8" w:rsidR="00B40F66" w:rsidRPr="00874390" w:rsidRDefault="0061102F" w:rsidP="0061102F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>Ocena spełniania kryterium polega na przypisaniu wartości logicznych „tak”, „nie”.</w:t>
            </w:r>
          </w:p>
        </w:tc>
      </w:tr>
      <w:tr w:rsidR="00A00920" w:rsidRPr="00A00920" w14:paraId="6D96CA04" w14:textId="77777777" w:rsidTr="00AB5AA7">
        <w:tc>
          <w:tcPr>
            <w:tcW w:w="1430" w:type="dxa"/>
            <w:shd w:val="clear" w:color="auto" w:fill="FFFFFF" w:themeFill="background1"/>
          </w:tcPr>
          <w:p w14:paraId="6135F681" w14:textId="77777777" w:rsidR="00AB5AA7" w:rsidRPr="009E2C78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9E2C78">
              <w:rPr>
                <w:rFonts w:ascii="Myriad Pro" w:hAnsi="Myriad Pro" w:cs="Arial"/>
                <w:b/>
              </w:rPr>
              <w:t>Numer kryterium</w:t>
            </w:r>
          </w:p>
          <w:p w14:paraId="3F516B3C" w14:textId="4F2E5A1A" w:rsidR="00AB5AA7" w:rsidRPr="009E2C78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9E2C78">
              <w:rPr>
                <w:rFonts w:ascii="Myriad Pro" w:hAnsi="Myriad Pro" w:cs="Arial"/>
              </w:rPr>
              <w:t>4.</w:t>
            </w:r>
          </w:p>
        </w:tc>
        <w:tc>
          <w:tcPr>
            <w:tcW w:w="3334" w:type="dxa"/>
            <w:shd w:val="clear" w:color="auto" w:fill="auto"/>
          </w:tcPr>
          <w:p w14:paraId="650F8DE2" w14:textId="3087717D" w:rsidR="00AB5AA7" w:rsidRPr="009E2C78" w:rsidRDefault="00AB5AA7" w:rsidP="00AB5AA7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9E2C78">
              <w:rPr>
                <w:rFonts w:ascii="Myriad Pro" w:eastAsia="MyriadPro-Regular" w:hAnsi="Myriad Pro" w:cs="Arial"/>
                <w:b/>
              </w:rPr>
              <w:t xml:space="preserve">Nazwa kryterium </w:t>
            </w:r>
          </w:p>
          <w:p w14:paraId="318BACBF" w14:textId="15522977" w:rsidR="00AB5AA7" w:rsidRPr="009E2C78" w:rsidRDefault="00AB5AA7" w:rsidP="00AB5AA7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9E2C78">
              <w:rPr>
                <w:rFonts w:ascii="Myriad Pro" w:eastAsia="MyriadPro-Regular" w:hAnsi="Myriad Pro" w:cs="Arial"/>
              </w:rPr>
              <w:t>Zgodność z dokumenta</w:t>
            </w:r>
            <w:r w:rsidR="00CB1DEB" w:rsidRPr="009E2C78">
              <w:rPr>
                <w:rFonts w:ascii="Myriad Pro" w:eastAsia="MyriadPro-Regular" w:hAnsi="Myriad Pro" w:cs="Arial"/>
              </w:rPr>
              <w:t>mi</w:t>
            </w:r>
            <w:r w:rsidRPr="009E2C78">
              <w:rPr>
                <w:rFonts w:ascii="Myriad Pro" w:eastAsia="MyriadPro-Regular" w:hAnsi="Myriad Pro" w:cs="Arial"/>
              </w:rPr>
              <w:t xml:space="preserve"> strategiczny</w:t>
            </w:r>
            <w:r w:rsidR="00CB1DEB" w:rsidRPr="009E2C78">
              <w:rPr>
                <w:rFonts w:ascii="Myriad Pro" w:eastAsia="MyriadPro-Regular" w:hAnsi="Myriad Pro" w:cs="Arial"/>
              </w:rPr>
              <w:t>mi</w:t>
            </w:r>
            <w:r w:rsidR="008115B6" w:rsidRPr="009E2C78">
              <w:rPr>
                <w:rFonts w:ascii="Myriad Pro" w:eastAsia="MyriadPro-Regular" w:hAnsi="Myriad Pro" w:cs="Arial"/>
              </w:rPr>
              <w:t xml:space="preserve"> </w:t>
            </w:r>
          </w:p>
        </w:tc>
        <w:tc>
          <w:tcPr>
            <w:tcW w:w="5990" w:type="dxa"/>
            <w:shd w:val="clear" w:color="auto" w:fill="auto"/>
          </w:tcPr>
          <w:p w14:paraId="65F1312F" w14:textId="571988FF" w:rsidR="00137CDB" w:rsidRPr="00AF10C8" w:rsidRDefault="00137CDB" w:rsidP="00137CDB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AF10C8">
              <w:rPr>
                <w:rFonts w:ascii="Myriad Pro" w:hAnsi="Myriad Pro" w:cs="Arial"/>
                <w:b/>
              </w:rPr>
              <w:t>Definicja kryterium</w:t>
            </w:r>
          </w:p>
          <w:p w14:paraId="016FD737" w14:textId="0AF93EC8" w:rsidR="00137CDB" w:rsidRPr="001E6CC3" w:rsidRDefault="00137CDB" w:rsidP="00F10327">
            <w:pPr>
              <w:pStyle w:val="Tekstkomentarza"/>
              <w:numPr>
                <w:ilvl w:val="0"/>
                <w:numId w:val="20"/>
              </w:numPr>
              <w:spacing w:line="360" w:lineRule="auto"/>
              <w:ind w:left="714" w:hanging="357"/>
              <w:rPr>
                <w:rFonts w:ascii="Myriad Pro" w:hAnsi="Myriad Pro"/>
                <w:sz w:val="22"/>
                <w:szCs w:val="22"/>
              </w:rPr>
            </w:pPr>
            <w:r w:rsidRPr="00874390">
              <w:rPr>
                <w:rFonts w:ascii="Myriad Pro" w:hAnsi="Myriad Pro"/>
                <w:sz w:val="22"/>
                <w:szCs w:val="22"/>
              </w:rPr>
              <w:t>Projekty są wybierane z uwzględnieniem danych zawartych w mapie potrzeb zdrowotnych lub danych źródłowych do ww. mapy dostępnych na internetowej platformie danych Baza Analiz Systemowych i Wdrożeniowych udostępnionej przez Ministerstwo Zdrowia, o ile dane wymagane do oceny projektu nie zostały uwzględnione w obowiązującej mapie.</w:t>
            </w:r>
            <w:r w:rsidR="0025638F" w:rsidRPr="00874390">
              <w:rPr>
                <w:rFonts w:ascii="Myriad Pro" w:hAnsi="Myriad Pro"/>
                <w:sz w:val="22"/>
                <w:szCs w:val="22"/>
              </w:rPr>
              <w:t xml:space="preserve"> </w:t>
            </w:r>
            <w:r w:rsidR="007B0023" w:rsidRPr="001E6CC3">
              <w:rPr>
                <w:rFonts w:ascii="Myriad Pro" w:hAnsi="Myriad Pro"/>
                <w:sz w:val="22"/>
                <w:szCs w:val="22"/>
              </w:rPr>
              <w:t xml:space="preserve">Wnioskodawca </w:t>
            </w:r>
            <w:r w:rsidR="0025638F" w:rsidRPr="001E6CC3">
              <w:rPr>
                <w:rFonts w:ascii="Myriad Pro" w:hAnsi="Myriad Pro"/>
                <w:sz w:val="22"/>
                <w:szCs w:val="22"/>
              </w:rPr>
              <w:t>we wniosku o dofinansowanie</w:t>
            </w:r>
            <w:r w:rsidR="00542920" w:rsidRPr="001E6CC3">
              <w:rPr>
                <w:rFonts w:ascii="Myriad Pro" w:hAnsi="Myriad Pro"/>
                <w:sz w:val="22"/>
                <w:szCs w:val="22"/>
              </w:rPr>
              <w:t xml:space="preserve"> </w:t>
            </w:r>
            <w:r w:rsidR="00542920" w:rsidRPr="001E6CC3">
              <w:rPr>
                <w:rFonts w:ascii="Myriad Pro" w:hAnsi="Myriad Pro"/>
                <w:sz w:val="22"/>
                <w:szCs w:val="22"/>
              </w:rPr>
              <w:lastRenderedPageBreak/>
              <w:t xml:space="preserve">uzasadni realizację projektu </w:t>
            </w:r>
            <w:r w:rsidR="00C36A94" w:rsidRPr="001E6CC3">
              <w:rPr>
                <w:rFonts w:ascii="Myriad Pro" w:hAnsi="Myriad Pro"/>
                <w:sz w:val="22"/>
                <w:szCs w:val="22"/>
              </w:rPr>
              <w:t xml:space="preserve">poprzez wykazanie zgodności z </w:t>
            </w:r>
            <w:r w:rsidR="00542920" w:rsidRPr="001E6CC3">
              <w:rPr>
                <w:rFonts w:ascii="Myriad Pro" w:hAnsi="Myriad Pro"/>
                <w:sz w:val="22"/>
                <w:szCs w:val="22"/>
              </w:rPr>
              <w:t>danymi</w:t>
            </w:r>
            <w:r w:rsidR="00C36A94" w:rsidRPr="001E6CC3">
              <w:rPr>
                <w:rFonts w:ascii="Myriad Pro" w:hAnsi="Myriad Pro"/>
                <w:sz w:val="22"/>
                <w:szCs w:val="22"/>
              </w:rPr>
              <w:t xml:space="preserve"> i rekomendacjami</w:t>
            </w:r>
            <w:r w:rsidR="00AB3C06" w:rsidRPr="001E6CC3">
              <w:rPr>
                <w:rFonts w:ascii="Myriad Pro" w:hAnsi="Myriad Pro"/>
                <w:sz w:val="22"/>
                <w:szCs w:val="22"/>
              </w:rPr>
              <w:t xml:space="preserve"> </w:t>
            </w:r>
            <w:r w:rsidR="00542920" w:rsidRPr="001E6CC3">
              <w:rPr>
                <w:rFonts w:ascii="Myriad Pro" w:hAnsi="Myriad Pro"/>
                <w:sz w:val="22"/>
                <w:szCs w:val="22"/>
              </w:rPr>
              <w:t>zawartymi w</w:t>
            </w:r>
            <w:r w:rsidR="005451C7" w:rsidRPr="001E6CC3">
              <w:rPr>
                <w:rFonts w:ascii="Myriad Pro" w:hAnsi="Myriad Pro"/>
                <w:sz w:val="22"/>
                <w:szCs w:val="22"/>
              </w:rPr>
              <w:t xml:space="preserve"> </w:t>
            </w:r>
            <w:r w:rsidR="005451C7" w:rsidRPr="009E2C78">
              <w:rPr>
                <w:rFonts w:ascii="Myriad Pro" w:hAnsi="Myriad Pro"/>
                <w:sz w:val="22"/>
                <w:szCs w:val="22"/>
              </w:rPr>
              <w:t>ro</w:t>
            </w:r>
            <w:r w:rsidR="00C36A94" w:rsidRPr="009E2C78">
              <w:rPr>
                <w:rFonts w:ascii="Myriad Pro" w:hAnsi="Myriad Pro"/>
                <w:sz w:val="22"/>
                <w:szCs w:val="22"/>
              </w:rPr>
              <w:t>z</w:t>
            </w:r>
            <w:r w:rsidR="005451C7" w:rsidRPr="009E2C78">
              <w:rPr>
                <w:rFonts w:ascii="Myriad Pro" w:hAnsi="Myriad Pro"/>
                <w:sz w:val="22"/>
                <w:szCs w:val="22"/>
              </w:rPr>
              <w:t>dz</w:t>
            </w:r>
            <w:r w:rsidR="00C36A94" w:rsidRPr="009E2C78">
              <w:rPr>
                <w:rFonts w:ascii="Myriad Pro" w:hAnsi="Myriad Pro"/>
                <w:sz w:val="22"/>
                <w:szCs w:val="22"/>
              </w:rPr>
              <w:t>iale</w:t>
            </w:r>
            <w:r w:rsidR="005451C7" w:rsidRPr="009E2C78">
              <w:rPr>
                <w:rFonts w:ascii="Myriad Pro" w:hAnsi="Myriad Pro"/>
                <w:sz w:val="22"/>
                <w:szCs w:val="22"/>
              </w:rPr>
              <w:t xml:space="preserve"> </w:t>
            </w:r>
            <w:r w:rsidR="00CB2BB7">
              <w:rPr>
                <w:rFonts w:ascii="Myriad Pro" w:hAnsi="Myriad Pro"/>
                <w:sz w:val="22"/>
                <w:szCs w:val="22"/>
              </w:rPr>
              <w:t>3</w:t>
            </w:r>
            <w:r w:rsidR="005451C7" w:rsidRPr="009E2C78">
              <w:rPr>
                <w:rFonts w:ascii="Myriad Pro" w:hAnsi="Myriad Pro"/>
                <w:sz w:val="22"/>
                <w:szCs w:val="22"/>
              </w:rPr>
              <w:t xml:space="preserve"> </w:t>
            </w:r>
            <w:r w:rsidR="00CB2BB7">
              <w:rPr>
                <w:rFonts w:ascii="Myriad Pro" w:hAnsi="Myriad Pro"/>
                <w:sz w:val="22"/>
                <w:szCs w:val="22"/>
              </w:rPr>
              <w:t xml:space="preserve">Czynniki ryzyka i profilaktyka </w:t>
            </w:r>
            <w:r w:rsidR="005451C7" w:rsidRPr="009E2C78">
              <w:rPr>
                <w:rFonts w:ascii="Myriad Pro" w:hAnsi="Myriad Pro"/>
                <w:sz w:val="22"/>
                <w:szCs w:val="22"/>
              </w:rPr>
              <w:t xml:space="preserve">i </w:t>
            </w:r>
            <w:r w:rsidR="00C36A94" w:rsidRPr="009E2C78">
              <w:rPr>
                <w:rFonts w:ascii="Myriad Pro" w:hAnsi="Myriad Pro"/>
                <w:sz w:val="22"/>
                <w:szCs w:val="22"/>
              </w:rPr>
              <w:t>w</w:t>
            </w:r>
            <w:r w:rsidR="005451C7" w:rsidRPr="009E2C78">
              <w:rPr>
                <w:rFonts w:ascii="Myriad Pro" w:hAnsi="Myriad Pro"/>
                <w:sz w:val="22"/>
                <w:szCs w:val="22"/>
              </w:rPr>
              <w:t xml:space="preserve"> </w:t>
            </w:r>
            <w:r w:rsidR="00432810" w:rsidRPr="009E2C78">
              <w:rPr>
                <w:rFonts w:ascii="Myriad Pro" w:hAnsi="Myriad Pro"/>
                <w:sz w:val="22"/>
                <w:szCs w:val="22"/>
              </w:rPr>
              <w:t>załączniku 16 „Wyzwania systemu opieki zdrowotnej i rekomendowane kierunki działań na terenie województwa zachodniopomorskiego na podstawie danych za 2019 r</w:t>
            </w:r>
            <w:r w:rsidR="00542920" w:rsidRPr="009E2C78">
              <w:rPr>
                <w:rFonts w:ascii="Myriad Pro" w:hAnsi="Myriad Pro"/>
                <w:sz w:val="22"/>
                <w:szCs w:val="22"/>
              </w:rPr>
              <w:t xml:space="preserve">. </w:t>
            </w:r>
            <w:r w:rsidR="00432810" w:rsidRPr="009E2C78">
              <w:rPr>
                <w:rFonts w:ascii="Myriad Pro" w:hAnsi="Myriad Pro"/>
                <w:sz w:val="22"/>
                <w:szCs w:val="22"/>
              </w:rPr>
              <w:t>”</w:t>
            </w:r>
            <w:r w:rsidR="005451C7" w:rsidRPr="009E2C78">
              <w:rPr>
                <w:rFonts w:ascii="Myriad Pro" w:hAnsi="Myriad Pro"/>
                <w:sz w:val="22"/>
                <w:szCs w:val="22"/>
              </w:rPr>
              <w:t xml:space="preserve"> </w:t>
            </w:r>
            <w:r w:rsidR="005451C7" w:rsidRPr="001E6CC3">
              <w:rPr>
                <w:rFonts w:ascii="Myriad Pro" w:hAnsi="Myriad Pro"/>
                <w:sz w:val="22"/>
                <w:szCs w:val="22"/>
              </w:rPr>
              <w:t>pkt</w:t>
            </w:r>
            <w:r w:rsidR="00CE7DA9" w:rsidRPr="001E6CC3">
              <w:rPr>
                <w:rFonts w:ascii="Myriad Pro" w:hAnsi="Myriad Pro"/>
                <w:sz w:val="22"/>
                <w:szCs w:val="22"/>
              </w:rPr>
              <w:t xml:space="preserve"> </w:t>
            </w:r>
            <w:r w:rsidR="00CB2BB7">
              <w:rPr>
                <w:rFonts w:ascii="Myriad Pro" w:hAnsi="Myriad Pro"/>
                <w:sz w:val="22"/>
                <w:szCs w:val="22"/>
              </w:rPr>
              <w:t>2.1 oraz 2.2</w:t>
            </w:r>
            <w:r w:rsidR="007B0023" w:rsidRPr="001E6CC3">
              <w:rPr>
                <w:rFonts w:ascii="Myriad Pro" w:hAnsi="Myriad Pro"/>
                <w:sz w:val="22"/>
                <w:szCs w:val="22"/>
              </w:rPr>
              <w:t xml:space="preserve"> </w:t>
            </w:r>
            <w:r w:rsidR="005451C7" w:rsidRPr="001E6CC3">
              <w:rPr>
                <w:rFonts w:ascii="Myriad Pro" w:hAnsi="Myriad Pro"/>
                <w:sz w:val="22"/>
                <w:szCs w:val="22"/>
              </w:rPr>
              <w:t>map</w:t>
            </w:r>
            <w:r w:rsidR="00CE7DA9" w:rsidRPr="001E6CC3">
              <w:rPr>
                <w:rFonts w:ascii="Myriad Pro" w:hAnsi="Myriad Pro"/>
                <w:sz w:val="22"/>
                <w:szCs w:val="22"/>
              </w:rPr>
              <w:t>y</w:t>
            </w:r>
            <w:r w:rsidR="005451C7" w:rsidRPr="001E6CC3">
              <w:rPr>
                <w:rFonts w:ascii="Myriad Pro" w:hAnsi="Myriad Pro"/>
                <w:sz w:val="22"/>
                <w:szCs w:val="22"/>
              </w:rPr>
              <w:t xml:space="preserve"> potrzeb zdrowotnych</w:t>
            </w:r>
            <w:r w:rsidR="00CE7DA9" w:rsidRPr="001E6CC3">
              <w:rPr>
                <w:rFonts w:ascii="Myriad Pro" w:hAnsi="Myriad Pro"/>
                <w:sz w:val="22"/>
                <w:szCs w:val="22"/>
              </w:rPr>
              <w:t xml:space="preserve">. </w:t>
            </w:r>
          </w:p>
          <w:p w14:paraId="4A355C48" w14:textId="73B9D284" w:rsidR="005A092D" w:rsidRPr="00EB5ECD" w:rsidRDefault="00137CDB" w:rsidP="005A092D">
            <w:pPr>
              <w:pStyle w:val="Tekstkomentarza"/>
              <w:numPr>
                <w:ilvl w:val="0"/>
                <w:numId w:val="20"/>
              </w:numPr>
              <w:spacing w:line="360" w:lineRule="auto"/>
              <w:ind w:left="714" w:hanging="357"/>
              <w:rPr>
                <w:rFonts w:ascii="Myriad Pro" w:hAnsi="Myriad Pro"/>
                <w:color w:val="FF0000"/>
                <w:sz w:val="22"/>
                <w:szCs w:val="22"/>
              </w:rPr>
            </w:pPr>
            <w:r w:rsidRPr="00AF10C8">
              <w:rPr>
                <w:rFonts w:ascii="Myriad Pro" w:hAnsi="Myriad Pro"/>
                <w:sz w:val="22"/>
                <w:szCs w:val="22"/>
              </w:rPr>
              <w:t>Do dofinansowania mogą być przyjęte wyłącznie projekty zgodne z odpowiednimi celami zdefiniowanymi w dokumencie „Zdrowa Przyszłość. Ramy Strategiczne na lata 2021-2027 z perspektywą do 2030 r.”</w:t>
            </w:r>
            <w:r w:rsidR="00C36A94" w:rsidRPr="00AF10C8">
              <w:rPr>
                <w:rFonts w:ascii="Myriad Pro" w:hAnsi="Myriad Pro"/>
                <w:sz w:val="22"/>
                <w:szCs w:val="22"/>
              </w:rPr>
              <w:t>,</w:t>
            </w:r>
            <w:r w:rsidR="000D4E8C" w:rsidRPr="00AF10C8">
              <w:rPr>
                <w:rFonts w:ascii="Myriad Pro" w:hAnsi="Myriad Pro"/>
                <w:sz w:val="22"/>
                <w:szCs w:val="22"/>
              </w:rPr>
              <w:t xml:space="preserve"> tj. m.in.</w:t>
            </w:r>
            <w:r w:rsidR="00CE7DA9" w:rsidRPr="00AF10C8">
              <w:rPr>
                <w:rFonts w:ascii="Myriad Pro" w:hAnsi="Myriad Pro"/>
                <w:sz w:val="22"/>
                <w:szCs w:val="22"/>
              </w:rPr>
              <w:t xml:space="preserve">, celem </w:t>
            </w:r>
            <w:r w:rsidR="000D4E8C" w:rsidRPr="00AF10C8">
              <w:rPr>
                <w:rFonts w:ascii="Myriad Pro" w:hAnsi="Myriad Pro"/>
                <w:sz w:val="22"/>
                <w:szCs w:val="22"/>
              </w:rPr>
              <w:t>1.4 Rozwój profilaktyki, skuteczna promocja zdrowia i postaw prozdrowotnych, Kierunek interwencji 1: Rozwój profilaktyki, skuteczna promocja zdrowia i postaw zdrowotnych, Narzędzie 1.1 Realizacja programów profilaktycznych.</w:t>
            </w:r>
          </w:p>
          <w:p w14:paraId="64BB8949" w14:textId="742C180A" w:rsidR="00AB5AA7" w:rsidRPr="008A0754" w:rsidRDefault="00137CDB" w:rsidP="008A0754">
            <w:pPr>
              <w:pStyle w:val="Tekstkomentarza"/>
              <w:numPr>
                <w:ilvl w:val="0"/>
                <w:numId w:val="20"/>
              </w:numPr>
              <w:spacing w:line="360" w:lineRule="auto"/>
              <w:ind w:left="714" w:hanging="357"/>
              <w:rPr>
                <w:rFonts w:ascii="Myriad Pro" w:hAnsi="Myriad Pro"/>
                <w:sz w:val="22"/>
                <w:szCs w:val="22"/>
              </w:rPr>
            </w:pPr>
            <w:r w:rsidRPr="008A0754">
              <w:rPr>
                <w:rFonts w:ascii="Myriad Pro" w:hAnsi="Myriad Pro"/>
                <w:sz w:val="22"/>
                <w:szCs w:val="22"/>
              </w:rPr>
              <w:t xml:space="preserve">Do dofinansowania mogą być przyjęte jedynie projekty spójne z </w:t>
            </w:r>
            <w:r w:rsidR="00CB1DEB" w:rsidRPr="008A0754">
              <w:rPr>
                <w:rFonts w:ascii="Myriad Pro" w:hAnsi="Myriad Pro"/>
                <w:sz w:val="22"/>
                <w:szCs w:val="22"/>
              </w:rPr>
              <w:t xml:space="preserve"> Wojewódzkim Planem Transformacji dla województwa zachodniopomorskiego.</w:t>
            </w:r>
            <w:r w:rsidR="000545B8" w:rsidRPr="008A0754">
              <w:rPr>
                <w:rFonts w:ascii="Myriad Pro" w:hAnsi="Myriad Pro"/>
                <w:sz w:val="22"/>
                <w:szCs w:val="22"/>
              </w:rPr>
              <w:t xml:space="preserve"> Wnioskodawca we wniosku o dofinansowanie przedstawi informacje</w:t>
            </w:r>
            <w:r w:rsidR="00FC5787" w:rsidRPr="008A0754">
              <w:rPr>
                <w:rFonts w:ascii="Myriad Pro" w:hAnsi="Myriad Pro"/>
                <w:sz w:val="22"/>
                <w:szCs w:val="22"/>
              </w:rPr>
              <w:t>, że realizacja projektu jest zgodna z reko</w:t>
            </w:r>
            <w:r w:rsidR="00574026" w:rsidRPr="008A0754">
              <w:rPr>
                <w:rFonts w:ascii="Myriad Pro" w:hAnsi="Myriad Pro"/>
                <w:sz w:val="22"/>
                <w:szCs w:val="22"/>
              </w:rPr>
              <w:t>mendacj</w:t>
            </w:r>
            <w:r w:rsidR="00EF2A82" w:rsidRPr="008A0754">
              <w:rPr>
                <w:rFonts w:ascii="Myriad Pro" w:hAnsi="Myriad Pro"/>
                <w:sz w:val="22"/>
                <w:szCs w:val="22"/>
              </w:rPr>
              <w:t xml:space="preserve">ą </w:t>
            </w:r>
            <w:r w:rsidR="008A0754" w:rsidRPr="008A0754">
              <w:rPr>
                <w:rFonts w:ascii="Myriad Pro" w:hAnsi="Myriad Pro"/>
                <w:sz w:val="22"/>
                <w:szCs w:val="22"/>
              </w:rPr>
              <w:t xml:space="preserve"> </w:t>
            </w:r>
            <w:r w:rsidR="008A0754" w:rsidRPr="00000230">
              <w:rPr>
                <w:rFonts w:ascii="Myriad Pro" w:hAnsi="Myriad Pro"/>
                <w:sz w:val="22"/>
                <w:szCs w:val="22"/>
              </w:rPr>
              <w:lastRenderedPageBreak/>
              <w:t>2.1.4.2 Intensyfikacja działań profilaktycznych w zakresie chorób nowotworowych</w:t>
            </w:r>
            <w:r w:rsidR="00F773B4" w:rsidRPr="00000230">
              <w:rPr>
                <w:rFonts w:ascii="Myriad Pro" w:hAnsi="Myriad Pro"/>
                <w:sz w:val="22"/>
                <w:szCs w:val="22"/>
              </w:rPr>
              <w:t>,</w:t>
            </w:r>
            <w:r w:rsidR="008A0754" w:rsidRPr="00000230">
              <w:rPr>
                <w:rFonts w:ascii="Myriad Pro" w:hAnsi="Myriad Pro"/>
                <w:sz w:val="22"/>
                <w:szCs w:val="22"/>
              </w:rPr>
              <w:t xml:space="preserve"> zawartą w Aktualizacji</w:t>
            </w:r>
            <w:r w:rsidR="008A0754" w:rsidRPr="008A0754">
              <w:rPr>
                <w:rFonts w:ascii="Myriad Pro" w:hAnsi="Myriad Pro"/>
              </w:rPr>
              <w:t xml:space="preserve"> </w:t>
            </w:r>
            <w:r w:rsidR="000545B8" w:rsidRPr="008A0754">
              <w:rPr>
                <w:rFonts w:ascii="Myriad Pro" w:hAnsi="Myriad Pro"/>
                <w:sz w:val="22"/>
                <w:szCs w:val="22"/>
              </w:rPr>
              <w:t>Wojewódzki</w:t>
            </w:r>
            <w:r w:rsidR="00574026" w:rsidRPr="008A0754">
              <w:rPr>
                <w:rFonts w:ascii="Myriad Pro" w:hAnsi="Myriad Pro"/>
                <w:sz w:val="22"/>
                <w:szCs w:val="22"/>
              </w:rPr>
              <w:t>ego</w:t>
            </w:r>
            <w:r w:rsidR="000545B8" w:rsidRPr="008A0754">
              <w:rPr>
                <w:rFonts w:ascii="Myriad Pro" w:hAnsi="Myriad Pro"/>
                <w:sz w:val="22"/>
                <w:szCs w:val="22"/>
              </w:rPr>
              <w:t xml:space="preserve"> Plan</w:t>
            </w:r>
            <w:r w:rsidR="00574026" w:rsidRPr="008A0754">
              <w:rPr>
                <w:rFonts w:ascii="Myriad Pro" w:hAnsi="Myriad Pro"/>
                <w:sz w:val="22"/>
                <w:szCs w:val="22"/>
              </w:rPr>
              <w:t xml:space="preserve">u </w:t>
            </w:r>
            <w:r w:rsidR="000545B8" w:rsidRPr="008A0754">
              <w:rPr>
                <w:rFonts w:ascii="Myriad Pro" w:hAnsi="Myriad Pro"/>
                <w:sz w:val="22"/>
                <w:szCs w:val="22"/>
              </w:rPr>
              <w:t>Transformacji Województwa Zachodniopomorskiego</w:t>
            </w:r>
            <w:r w:rsidR="00B46D34">
              <w:rPr>
                <w:rFonts w:ascii="Myriad Pro" w:hAnsi="Myriad Pro"/>
                <w:sz w:val="22"/>
                <w:szCs w:val="22"/>
              </w:rPr>
              <w:t xml:space="preserve"> (2024)</w:t>
            </w:r>
            <w:r w:rsidR="008A0754">
              <w:rPr>
                <w:rFonts w:ascii="Myriad Pro" w:hAnsi="Myriad Pro"/>
                <w:sz w:val="22"/>
                <w:szCs w:val="22"/>
              </w:rPr>
              <w:t>.</w:t>
            </w:r>
            <w:r w:rsidR="005A092D" w:rsidRPr="008A0754">
              <w:rPr>
                <w:rFonts w:ascii="Myriad Pro" w:hAnsi="Myriad Pro"/>
                <w:sz w:val="22"/>
                <w:szCs w:val="22"/>
              </w:rPr>
              <w:t xml:space="preserve"> </w:t>
            </w:r>
          </w:p>
          <w:p w14:paraId="098EAC82" w14:textId="55066D5A" w:rsidR="00AB5AA7" w:rsidRPr="00874390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874390">
              <w:rPr>
                <w:rFonts w:ascii="Myriad Pro" w:hAnsi="Myriad Pro" w:cs="Arial"/>
                <w:b/>
              </w:rPr>
              <w:t>Zasady oceny</w:t>
            </w:r>
          </w:p>
          <w:p w14:paraId="52457401" w14:textId="77777777" w:rsidR="00DD4232" w:rsidRPr="00874390" w:rsidRDefault="00DD4232" w:rsidP="00DD4232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874390">
              <w:rPr>
                <w:rFonts w:ascii="Myriad Pro" w:hAnsi="Myriad Pro" w:cs="Arial"/>
              </w:rPr>
              <w:t xml:space="preserve">Kryterium zostanie zweryfikowane na podstawie treści wniosku </w:t>
            </w:r>
          </w:p>
          <w:p w14:paraId="525FC303" w14:textId="4D802361" w:rsidR="00DD4232" w:rsidRPr="00874390" w:rsidRDefault="00DD4232" w:rsidP="00DD4232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874390">
              <w:rPr>
                <w:rFonts w:ascii="Myriad Pro" w:hAnsi="Myriad Pro" w:cs="Arial"/>
              </w:rPr>
              <w:t>o dofinansowanie projektu.</w:t>
            </w:r>
          </w:p>
          <w:p w14:paraId="566EEDF5" w14:textId="64E2D7AA" w:rsidR="00AB5AA7" w:rsidRPr="00EB5ECD" w:rsidRDefault="00AB5AA7" w:rsidP="00AB5AA7">
            <w:pPr>
              <w:spacing w:line="360" w:lineRule="auto"/>
              <w:rPr>
                <w:rFonts w:ascii="Myriad Pro" w:hAnsi="Myriad Pro" w:cs="Arial"/>
                <w:color w:val="FF0000"/>
              </w:rPr>
            </w:pPr>
          </w:p>
        </w:tc>
        <w:tc>
          <w:tcPr>
            <w:tcW w:w="3416" w:type="dxa"/>
            <w:shd w:val="clear" w:color="auto" w:fill="auto"/>
          </w:tcPr>
          <w:p w14:paraId="25ADF2F4" w14:textId="729DED35" w:rsidR="00AB5AA7" w:rsidRPr="00874390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874390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1D4E347D" w14:textId="77777777" w:rsidR="00AB5AA7" w:rsidRPr="00874390" w:rsidRDefault="00AB5AA7" w:rsidP="00AB5AA7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5C405B94" w14:textId="77777777" w:rsidR="00AB5AA7" w:rsidRPr="00874390" w:rsidRDefault="00AB5AA7" w:rsidP="00AB5AA7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17AAEFCE" w14:textId="2F532DE4" w:rsidR="00CB1DEB" w:rsidRPr="00874390" w:rsidRDefault="00AB5AA7" w:rsidP="00AB5AA7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>Ocena spełniania kryterium polega na przypisaniu wartości logicznych „tak”, „nie”</w:t>
            </w:r>
            <w:r w:rsidR="00CB1DEB" w:rsidRPr="00874390">
              <w:rPr>
                <w:rFonts w:ascii="Myriad Pro" w:hAnsi="Myriad Pro" w:cs="Arial"/>
              </w:rPr>
              <w:t xml:space="preserve">, </w:t>
            </w:r>
            <w:r w:rsidR="00CB1DEB" w:rsidRPr="00874390">
              <w:rPr>
                <w:rFonts w:ascii="Myriad Pro" w:eastAsia="MyriadPro-Regular" w:hAnsi="Myriad Pro" w:cs="Arial"/>
              </w:rPr>
              <w:t>„do negocjacji”.</w:t>
            </w:r>
          </w:p>
          <w:p w14:paraId="2166F7DA" w14:textId="25144970" w:rsidR="00CB1DEB" w:rsidRPr="00874390" w:rsidRDefault="00CB1DEB" w:rsidP="00AB5AA7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lastRenderedPageBreak/>
              <w:t>Wniosek podlega poprawie w zakresie wskazania w treści wniosku, że</w:t>
            </w:r>
            <w:r w:rsidR="00EB5ECD">
              <w:rPr>
                <w:rFonts w:ascii="Myriad Pro" w:eastAsia="MyriadPro-Regular" w:hAnsi="Myriad Pro" w:cs="Arial"/>
              </w:rPr>
              <w:t>:</w:t>
            </w:r>
          </w:p>
          <w:p w14:paraId="02B74403" w14:textId="77777777" w:rsidR="00CB1DEB" w:rsidRPr="00874390" w:rsidRDefault="00CB1DEB" w:rsidP="00CB1DEB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hAnsi="Myriad Pro" w:cs="Arial"/>
              </w:rPr>
              <w:t xml:space="preserve">projekt został przygotowany z uwzględnieniem danych zawartych w mapie potrzeb zdrowotnych lub danych  zawartych na </w:t>
            </w:r>
            <w:r w:rsidRPr="00874390">
              <w:rPr>
                <w:rFonts w:ascii="Myriad Pro" w:eastAsia="MyriadPro-Regular" w:hAnsi="Myriad Pro" w:cs="Arial"/>
              </w:rPr>
              <w:t>platformie Baza Analiz Systemowych i Wdrożeniowych udostępnionej przez Ministerstwo Zdrowia i/lub.</w:t>
            </w:r>
          </w:p>
          <w:p w14:paraId="545C62AC" w14:textId="6810D03C" w:rsidR="00CB1DEB" w:rsidRPr="00874390" w:rsidRDefault="00CB1DEB" w:rsidP="00CB1DEB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 xml:space="preserve">zaplanowane działania  wpisują się cele określone w </w:t>
            </w:r>
            <w:r w:rsidRPr="00874390">
              <w:rPr>
                <w:rFonts w:ascii="Myriad Pro" w:hAnsi="Myriad Pro" w:cs="Arial"/>
              </w:rPr>
              <w:t xml:space="preserve">dokumencie  „Zdrowa Przyszłość. Ramy Strategiczne Rozwoju Systemu Ochrony Zdrowia na lata 2021-2027 z </w:t>
            </w:r>
            <w:r w:rsidRPr="00874390">
              <w:rPr>
                <w:rFonts w:ascii="Myriad Pro" w:hAnsi="Myriad Pro" w:cs="Arial"/>
              </w:rPr>
              <w:lastRenderedPageBreak/>
              <w:t>perspektywą do 2030 r.” i/lub</w:t>
            </w:r>
          </w:p>
          <w:p w14:paraId="78ABB049" w14:textId="60116F36" w:rsidR="00AB5AA7" w:rsidRPr="00874390" w:rsidRDefault="00CB1DEB" w:rsidP="00CB1DEB">
            <w:pPr>
              <w:pStyle w:val="Akapitzlist"/>
              <w:numPr>
                <w:ilvl w:val="0"/>
                <w:numId w:val="21"/>
              </w:numPr>
              <w:spacing w:line="360" w:lineRule="auto"/>
              <w:rPr>
                <w:rFonts w:ascii="Myriad Pro" w:eastAsia="MyriadPro-Regular" w:hAnsi="Myriad Pro" w:cs="Arial"/>
              </w:rPr>
            </w:pPr>
            <w:r w:rsidRPr="00874390">
              <w:rPr>
                <w:rFonts w:ascii="Myriad Pro" w:eastAsia="MyriadPro-Regular" w:hAnsi="Myriad Pro" w:cs="Arial"/>
              </w:rPr>
              <w:t xml:space="preserve">zaplanowane działania są spójne </w:t>
            </w:r>
            <w:r w:rsidRPr="00874390">
              <w:rPr>
                <w:rFonts w:ascii="Myriad Pro" w:hAnsi="Myriad Pro" w:cs="Arial"/>
              </w:rPr>
              <w:t>z Wojewódzkim Planem Transformacji dla województwa zachodniopomorskiego.</w:t>
            </w:r>
          </w:p>
        </w:tc>
      </w:tr>
      <w:tr w:rsidR="00AB5AA7" w:rsidRPr="005B3539" w14:paraId="494934F9" w14:textId="77777777" w:rsidTr="00AB5AA7">
        <w:tc>
          <w:tcPr>
            <w:tcW w:w="1430" w:type="dxa"/>
            <w:shd w:val="clear" w:color="auto" w:fill="FFFFFF" w:themeFill="background1"/>
          </w:tcPr>
          <w:p w14:paraId="39090168" w14:textId="77777777" w:rsidR="00AB5AA7" w:rsidRPr="004A49A5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A49A5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2987B95E" w14:textId="14D1B297" w:rsidR="00AB5AA7" w:rsidRPr="00514FF0" w:rsidRDefault="002B45FA" w:rsidP="00AB5AA7">
            <w:pPr>
              <w:spacing w:line="360" w:lineRule="auto"/>
              <w:rPr>
                <w:rFonts w:ascii="Myriad Pro" w:hAnsi="Myriad Pro" w:cs="Arial"/>
              </w:rPr>
            </w:pPr>
            <w:r w:rsidRPr="00514FF0">
              <w:rPr>
                <w:rFonts w:ascii="Myriad Pro" w:hAnsi="Myriad Pro" w:cs="Arial"/>
              </w:rPr>
              <w:t>5</w:t>
            </w:r>
            <w:r w:rsidR="00AB5AA7" w:rsidRPr="00514FF0">
              <w:rPr>
                <w:rFonts w:ascii="Myriad Pro" w:hAnsi="Myriad Pro" w:cs="Arial"/>
              </w:rPr>
              <w:t>.</w:t>
            </w:r>
          </w:p>
        </w:tc>
        <w:tc>
          <w:tcPr>
            <w:tcW w:w="3334" w:type="dxa"/>
            <w:shd w:val="clear" w:color="auto" w:fill="auto"/>
          </w:tcPr>
          <w:p w14:paraId="56DF02AB" w14:textId="2FA21074" w:rsidR="00AB5AA7" w:rsidRPr="00383A68" w:rsidRDefault="00AB5AA7" w:rsidP="00AB5AA7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 xml:space="preserve">Nazwa kryterium </w:t>
            </w:r>
          </w:p>
          <w:p w14:paraId="44764AD0" w14:textId="77777777" w:rsidR="00AB5AA7" w:rsidRPr="00D61533" w:rsidRDefault="00AB5AA7" w:rsidP="00AB5AA7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Świadczenia opieki zdrowotnej</w:t>
            </w:r>
          </w:p>
        </w:tc>
        <w:tc>
          <w:tcPr>
            <w:tcW w:w="5990" w:type="dxa"/>
            <w:shd w:val="clear" w:color="auto" w:fill="auto"/>
          </w:tcPr>
          <w:p w14:paraId="0920EE99" w14:textId="775DF1E7" w:rsidR="00AB5AA7" w:rsidRPr="00383A68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bookmarkStart w:id="3" w:name="_Hlk132365204"/>
            <w:r w:rsidRPr="00383A68">
              <w:rPr>
                <w:rFonts w:ascii="Myriad Pro" w:hAnsi="Myriad Pro" w:cs="Arial"/>
                <w:b/>
              </w:rPr>
              <w:t>Definicja kryterium</w:t>
            </w:r>
          </w:p>
          <w:p w14:paraId="4F6E1FAD" w14:textId="77777777" w:rsidR="00AB5AA7" w:rsidRPr="00D61533" w:rsidRDefault="00AB5AA7" w:rsidP="00AB5AA7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bCs/>
              </w:rPr>
            </w:pPr>
            <w:r w:rsidRPr="00D61533">
              <w:rPr>
                <w:rFonts w:ascii="Myriad Pro" w:eastAsia="MyriadPro-Regular" w:hAnsi="Myriad Pro" w:cs="Arial"/>
                <w:bCs/>
              </w:rPr>
              <w:t>Projektodawca zapewnia, że działania realizowane w projekcie nie zastępują świadczeń opieki zdrowotnej, których finansowanie zagwarantowane jest ze środków publicznych. Z treści wniosku wynika, że działania w projekcie stanowią wartość dodaną w stosunku do ww.  świadczeń.</w:t>
            </w:r>
          </w:p>
          <w:p w14:paraId="031D4C15" w14:textId="6A161ADC" w:rsidR="00AB5AA7" w:rsidRPr="00383A68" w:rsidRDefault="00AB5AA7" w:rsidP="00AB5AA7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b/>
                <w:bCs/>
              </w:rPr>
            </w:pPr>
            <w:r w:rsidRPr="00383A68">
              <w:rPr>
                <w:rFonts w:ascii="Myriad Pro" w:eastAsia="MyriadPro-Regular" w:hAnsi="Myriad Pro" w:cs="Arial"/>
                <w:b/>
                <w:bCs/>
              </w:rPr>
              <w:t>Zasady oceny</w:t>
            </w:r>
          </w:p>
          <w:p w14:paraId="40587723" w14:textId="6E708239" w:rsidR="00AB5AA7" w:rsidRPr="00D61533" w:rsidRDefault="00AB5AA7" w:rsidP="00AB5AA7">
            <w:pPr>
              <w:autoSpaceDE w:val="0"/>
              <w:autoSpaceDN w:val="0"/>
              <w:spacing w:line="360" w:lineRule="auto"/>
              <w:contextualSpacing/>
              <w:rPr>
                <w:rFonts w:ascii="Myriad Pro" w:eastAsia="MyriadPro-Regular" w:hAnsi="Myriad Pro" w:cs="Arial"/>
                <w:bCs/>
              </w:rPr>
            </w:pPr>
            <w:r w:rsidRPr="00D61533">
              <w:rPr>
                <w:rFonts w:ascii="Myriad Pro" w:eastAsia="MyriadPro-Regular" w:hAnsi="Myriad Pro" w:cs="Arial"/>
                <w:bCs/>
              </w:rPr>
              <w:t xml:space="preserve">Kryterium </w:t>
            </w:r>
            <w:r>
              <w:rPr>
                <w:rFonts w:ascii="Myriad Pro" w:eastAsia="MyriadPro-Regular" w:hAnsi="Myriad Pro" w:cs="Arial"/>
                <w:bCs/>
              </w:rPr>
              <w:t>zostanie</w:t>
            </w:r>
            <w:r w:rsidRPr="00D61533">
              <w:rPr>
                <w:rFonts w:ascii="Myriad Pro" w:eastAsia="MyriadPro-Regular" w:hAnsi="Myriad Pro" w:cs="Arial"/>
                <w:bCs/>
              </w:rPr>
              <w:t xml:space="preserve"> </w:t>
            </w:r>
            <w:r>
              <w:rPr>
                <w:rFonts w:ascii="Myriad Pro" w:eastAsia="MyriadPro-Regular" w:hAnsi="Myriad Pro" w:cs="Arial"/>
                <w:bCs/>
              </w:rPr>
              <w:t>z</w:t>
            </w:r>
            <w:r w:rsidRPr="00D61533">
              <w:rPr>
                <w:rFonts w:ascii="Myriad Pro" w:eastAsia="MyriadPro-Regular" w:hAnsi="Myriad Pro" w:cs="Arial"/>
                <w:bCs/>
              </w:rPr>
              <w:t>weryfikowane na podstawie treści wniosku o dofinansowanie.</w:t>
            </w:r>
            <w:bookmarkEnd w:id="3"/>
          </w:p>
        </w:tc>
        <w:tc>
          <w:tcPr>
            <w:tcW w:w="3416" w:type="dxa"/>
            <w:shd w:val="clear" w:color="auto" w:fill="auto"/>
          </w:tcPr>
          <w:p w14:paraId="1CDF42C6" w14:textId="68EFB30C" w:rsidR="00AB5AA7" w:rsidRPr="00383A68" w:rsidRDefault="00AB5AA7" w:rsidP="00AB5AA7">
            <w:pPr>
              <w:spacing w:line="360" w:lineRule="auto"/>
              <w:contextualSpacing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Opis znaczenia kryterium</w:t>
            </w:r>
          </w:p>
          <w:p w14:paraId="3C115D3A" w14:textId="77777777" w:rsidR="00AB5AA7" w:rsidRPr="00D61533" w:rsidRDefault="00AB5AA7" w:rsidP="00AB5AA7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013255DD" w14:textId="77777777" w:rsidR="00AB5AA7" w:rsidRPr="00D61533" w:rsidRDefault="00AB5AA7" w:rsidP="00AB5AA7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03149FF5" w14:textId="77777777" w:rsidR="00AB5AA7" w:rsidRPr="00D61533" w:rsidRDefault="00AB5AA7" w:rsidP="00AB5AA7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Ocena spełniania kryterium polega na przypisaniu wartości logicznych „tak”, „nie”.</w:t>
            </w:r>
          </w:p>
        </w:tc>
      </w:tr>
      <w:tr w:rsidR="00AB5AA7" w:rsidRPr="005B3539" w14:paraId="11B12347" w14:textId="77777777" w:rsidTr="00AB5AA7">
        <w:tc>
          <w:tcPr>
            <w:tcW w:w="1430" w:type="dxa"/>
            <w:shd w:val="clear" w:color="auto" w:fill="FFFFFF" w:themeFill="background1"/>
          </w:tcPr>
          <w:p w14:paraId="188217ED" w14:textId="77777777" w:rsidR="00AB5AA7" w:rsidRPr="004A49A5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A49A5">
              <w:rPr>
                <w:rFonts w:ascii="Myriad Pro" w:hAnsi="Myriad Pro" w:cs="Arial"/>
                <w:b/>
              </w:rPr>
              <w:t>Numer kryterium</w:t>
            </w:r>
          </w:p>
          <w:p w14:paraId="51DC93B2" w14:textId="4BBCFBEF" w:rsidR="00AB5AA7" w:rsidRPr="00514FF0" w:rsidRDefault="002B45FA" w:rsidP="00AB5AA7">
            <w:pPr>
              <w:spacing w:line="360" w:lineRule="auto"/>
              <w:rPr>
                <w:rFonts w:ascii="Myriad Pro" w:hAnsi="Myriad Pro" w:cs="Arial"/>
              </w:rPr>
            </w:pPr>
            <w:r w:rsidRPr="00514FF0">
              <w:rPr>
                <w:rFonts w:ascii="Myriad Pro" w:hAnsi="Myriad Pro" w:cs="Arial"/>
              </w:rPr>
              <w:t>6</w:t>
            </w:r>
            <w:r w:rsidR="00AB5AA7" w:rsidRPr="00514FF0">
              <w:rPr>
                <w:rFonts w:ascii="Myriad Pro" w:hAnsi="Myriad Pro" w:cs="Arial"/>
              </w:rPr>
              <w:t>.</w:t>
            </w:r>
          </w:p>
        </w:tc>
        <w:tc>
          <w:tcPr>
            <w:tcW w:w="3334" w:type="dxa"/>
            <w:shd w:val="clear" w:color="auto" w:fill="auto"/>
          </w:tcPr>
          <w:p w14:paraId="161B0123" w14:textId="4EB4C28D" w:rsidR="00AB5AA7" w:rsidRPr="00383A68" w:rsidRDefault="00AB5AA7" w:rsidP="00AB5AA7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Nazwa kryterium</w:t>
            </w:r>
          </w:p>
          <w:p w14:paraId="25075DA7" w14:textId="77777777" w:rsidR="00AB5AA7" w:rsidRPr="00D61533" w:rsidRDefault="00AB5AA7" w:rsidP="00AB5AA7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 xml:space="preserve">Ochrona praw pacjenta </w:t>
            </w:r>
          </w:p>
        </w:tc>
        <w:tc>
          <w:tcPr>
            <w:tcW w:w="5990" w:type="dxa"/>
            <w:shd w:val="clear" w:color="auto" w:fill="auto"/>
          </w:tcPr>
          <w:p w14:paraId="26A0A384" w14:textId="07988A58" w:rsidR="00AB5AA7" w:rsidRPr="00383A68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Definicja kryterium</w:t>
            </w:r>
          </w:p>
          <w:p w14:paraId="7BADBC3E" w14:textId="77777777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Świadczenia w ramach programu polityki zdrowotnej będą realizowane z pełnym poszanowaniem istniejących ram prawnych i ochrony praw pacjenta, w tym zasad dotyczących prowadzenia i przechowywania dokumentacji medycznej.</w:t>
            </w:r>
          </w:p>
          <w:p w14:paraId="620B0AFE" w14:textId="020013C3" w:rsidR="00AB5AA7" w:rsidRPr="00383A68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Zasady oceny</w:t>
            </w:r>
          </w:p>
          <w:p w14:paraId="5CB1922E" w14:textId="77777777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lastRenderedPageBreak/>
              <w:t xml:space="preserve">Kryterium </w:t>
            </w:r>
            <w:r>
              <w:rPr>
                <w:rFonts w:ascii="Myriad Pro" w:hAnsi="Myriad Pro" w:cs="Arial"/>
              </w:rPr>
              <w:t>zostanie</w:t>
            </w:r>
            <w:r w:rsidRPr="00D61533">
              <w:rPr>
                <w:rFonts w:ascii="Myriad Pro" w:hAnsi="Myriad Pro" w:cs="Arial"/>
              </w:rPr>
              <w:t xml:space="preserve"> </w:t>
            </w:r>
            <w:r>
              <w:rPr>
                <w:rFonts w:ascii="Myriad Pro" w:hAnsi="Myriad Pro" w:cs="Arial"/>
              </w:rPr>
              <w:t>z</w:t>
            </w:r>
            <w:r w:rsidRPr="00D61533">
              <w:rPr>
                <w:rFonts w:ascii="Myriad Pro" w:hAnsi="Myriad Pro" w:cs="Arial"/>
              </w:rPr>
              <w:t>weryfikowane na podstawie treści wniosku o dofinansowanie.</w:t>
            </w:r>
          </w:p>
        </w:tc>
        <w:tc>
          <w:tcPr>
            <w:tcW w:w="3416" w:type="dxa"/>
            <w:shd w:val="clear" w:color="auto" w:fill="auto"/>
          </w:tcPr>
          <w:p w14:paraId="2341DBBC" w14:textId="5802BF62" w:rsidR="00AB5AA7" w:rsidRPr="00383A68" w:rsidRDefault="00AB5AA7" w:rsidP="00AB5AA7">
            <w:pPr>
              <w:spacing w:line="360" w:lineRule="auto"/>
              <w:contextualSpacing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lastRenderedPageBreak/>
              <w:t>Opis znaczenia kryterium</w:t>
            </w:r>
          </w:p>
          <w:p w14:paraId="309779CA" w14:textId="77777777" w:rsidR="00AB5AA7" w:rsidRPr="00D61533" w:rsidRDefault="00AB5AA7" w:rsidP="00AB5AA7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3E280097" w14:textId="77777777" w:rsidR="00AB5AA7" w:rsidRPr="00D61533" w:rsidRDefault="00AB5AA7" w:rsidP="00AB5AA7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1FAB8244" w14:textId="77777777" w:rsidR="00AB5AA7" w:rsidRPr="00D61533" w:rsidRDefault="00AB5AA7" w:rsidP="00AB5AA7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lastRenderedPageBreak/>
              <w:t>Ocena spełniania kryterium polega na przypisaniu wartości logicznych „tak”, „nie”.</w:t>
            </w:r>
          </w:p>
        </w:tc>
      </w:tr>
      <w:tr w:rsidR="00AB5AA7" w:rsidRPr="005B3539" w14:paraId="2C04445A" w14:textId="77777777" w:rsidTr="00AB5AA7">
        <w:tc>
          <w:tcPr>
            <w:tcW w:w="1430" w:type="dxa"/>
            <w:shd w:val="clear" w:color="auto" w:fill="FFFFFF" w:themeFill="background1"/>
          </w:tcPr>
          <w:p w14:paraId="40BEE07B" w14:textId="77777777" w:rsidR="00514FF0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723330">
              <w:rPr>
                <w:rFonts w:ascii="Myriad Pro" w:hAnsi="Myriad Pro" w:cs="Arial"/>
                <w:b/>
              </w:rPr>
              <w:lastRenderedPageBreak/>
              <w:t>Numer kryterium</w:t>
            </w:r>
            <w:r>
              <w:rPr>
                <w:rFonts w:ascii="Myriad Pro" w:hAnsi="Myriad Pro" w:cs="Arial"/>
                <w:b/>
              </w:rPr>
              <w:t xml:space="preserve"> </w:t>
            </w:r>
          </w:p>
          <w:p w14:paraId="53A31396" w14:textId="5753B11F" w:rsidR="00AB5AA7" w:rsidRPr="00AA661E" w:rsidDel="00AA661E" w:rsidRDefault="002B45FA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514FF0">
              <w:rPr>
                <w:rFonts w:ascii="Myriad Pro" w:hAnsi="Myriad Pro" w:cs="Arial"/>
              </w:rPr>
              <w:t>7</w:t>
            </w:r>
            <w:r w:rsidR="00AB5AA7" w:rsidRPr="00514FF0">
              <w:rPr>
                <w:rFonts w:ascii="Myriad Pro" w:hAnsi="Myriad Pro" w:cs="Arial"/>
              </w:rPr>
              <w:t>.</w:t>
            </w:r>
          </w:p>
        </w:tc>
        <w:tc>
          <w:tcPr>
            <w:tcW w:w="3334" w:type="dxa"/>
            <w:shd w:val="clear" w:color="auto" w:fill="auto"/>
          </w:tcPr>
          <w:p w14:paraId="3233558F" w14:textId="7C74FE7F" w:rsidR="00AB5AA7" w:rsidRPr="00383A68" w:rsidRDefault="00AB5AA7" w:rsidP="00AB5AA7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 xml:space="preserve">Nazwa kryterium  </w:t>
            </w:r>
          </w:p>
          <w:p w14:paraId="76661049" w14:textId="77777777" w:rsidR="00AB5AA7" w:rsidRPr="00D61533" w:rsidRDefault="00AB5AA7" w:rsidP="00AB5AA7">
            <w:pPr>
              <w:spacing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Infrastruktura wytworzona w</w:t>
            </w:r>
            <w:r>
              <w:rPr>
                <w:rFonts w:ascii="Myriad Pro" w:eastAsia="MyriadPro-Regular" w:hAnsi="Myriad Pro" w:cs="Arial"/>
              </w:rPr>
              <w:br/>
              <w:t>ramach projektu</w:t>
            </w:r>
          </w:p>
        </w:tc>
        <w:tc>
          <w:tcPr>
            <w:tcW w:w="5990" w:type="dxa"/>
            <w:shd w:val="clear" w:color="auto" w:fill="auto"/>
          </w:tcPr>
          <w:p w14:paraId="448BA958" w14:textId="2F54548F" w:rsidR="00AB5AA7" w:rsidRPr="00383A68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Definicja kryterium</w:t>
            </w:r>
          </w:p>
          <w:p w14:paraId="3CEC734E" w14:textId="77777777" w:rsidR="00AB5AA7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 xml:space="preserve">Infrastruktura wytworzona w ramach projektu może być wykorzystywana na rzecz udzielania świadczeń opieki zdrowotnej finansowanych ze środków publicznych oraz jeśli to zasadne – do działalności </w:t>
            </w:r>
            <w:proofErr w:type="spellStart"/>
            <w:r>
              <w:rPr>
                <w:rFonts w:ascii="Myriad Pro" w:hAnsi="Myriad Pro" w:cs="Arial"/>
              </w:rPr>
              <w:t>pozaleczniczej</w:t>
            </w:r>
            <w:proofErr w:type="spellEnd"/>
            <w:r>
              <w:rPr>
                <w:rFonts w:ascii="Myriad Pro" w:hAnsi="Myriad Pro" w:cs="Arial"/>
              </w:rPr>
              <w:t xml:space="preserve"> w ramach działalności statutowej danego podmiotu leczniczego, przy czym gospodarcze wykorzystanie infrastruktury nie może przekroczyć 20% zasobów/wydajności infrastruktury w ujęciu rocznym.</w:t>
            </w:r>
          </w:p>
          <w:p w14:paraId="493831D7" w14:textId="513CC6B1" w:rsidR="00AB5AA7" w:rsidRPr="00383A68" w:rsidRDefault="00AB5AA7" w:rsidP="00AB5AA7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Zasady oceny</w:t>
            </w:r>
          </w:p>
          <w:p w14:paraId="0BDCE9D0" w14:textId="77777777" w:rsidR="00AB5AA7" w:rsidRPr="00D61533" w:rsidRDefault="00AB5AA7" w:rsidP="00AB5AA7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 xml:space="preserve">Kryterium </w:t>
            </w:r>
            <w:r>
              <w:rPr>
                <w:rFonts w:ascii="Myriad Pro" w:hAnsi="Myriad Pro" w:cs="Arial"/>
              </w:rPr>
              <w:t>zostanie</w:t>
            </w:r>
            <w:r w:rsidRPr="00D61533">
              <w:rPr>
                <w:rFonts w:ascii="Myriad Pro" w:hAnsi="Myriad Pro" w:cs="Arial"/>
              </w:rPr>
              <w:t xml:space="preserve"> </w:t>
            </w:r>
            <w:r>
              <w:rPr>
                <w:rFonts w:ascii="Myriad Pro" w:hAnsi="Myriad Pro" w:cs="Arial"/>
              </w:rPr>
              <w:t>z</w:t>
            </w:r>
            <w:r w:rsidRPr="00D61533">
              <w:rPr>
                <w:rFonts w:ascii="Myriad Pro" w:hAnsi="Myriad Pro" w:cs="Arial"/>
              </w:rPr>
              <w:t xml:space="preserve">weryfikowane na podstawie treści wniosku </w:t>
            </w:r>
          </w:p>
          <w:p w14:paraId="350288D6" w14:textId="77777777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o dofinansowanie projektu.</w:t>
            </w:r>
          </w:p>
        </w:tc>
        <w:tc>
          <w:tcPr>
            <w:tcW w:w="3416" w:type="dxa"/>
            <w:shd w:val="clear" w:color="auto" w:fill="auto"/>
          </w:tcPr>
          <w:p w14:paraId="3D483D07" w14:textId="239F5EDA" w:rsidR="00AB5AA7" w:rsidRPr="00383A68" w:rsidRDefault="00AB5AA7" w:rsidP="00AB5AA7">
            <w:pPr>
              <w:spacing w:line="360" w:lineRule="auto"/>
              <w:contextualSpacing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Opis znaczenia kryterium</w:t>
            </w:r>
          </w:p>
          <w:p w14:paraId="175A13BB" w14:textId="77777777" w:rsidR="00AB5AA7" w:rsidRPr="00723330" w:rsidRDefault="00AB5AA7" w:rsidP="00AB5AA7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723330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75B3ACC5" w14:textId="77777777" w:rsidR="00AB5AA7" w:rsidRPr="00723330" w:rsidRDefault="00AB5AA7" w:rsidP="00AB5AA7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723330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08F7F87B" w14:textId="77777777" w:rsidR="00AB5AA7" w:rsidRPr="00D61533" w:rsidRDefault="00AB5AA7" w:rsidP="00AB5AA7">
            <w:pPr>
              <w:spacing w:line="360" w:lineRule="auto"/>
              <w:contextualSpacing/>
              <w:rPr>
                <w:rFonts w:ascii="Myriad Pro" w:eastAsia="MyriadPro-Regular" w:hAnsi="Myriad Pro" w:cs="Arial"/>
              </w:rPr>
            </w:pPr>
            <w:r w:rsidRPr="00723330">
              <w:rPr>
                <w:rFonts w:ascii="Myriad Pro" w:eastAsia="MyriadPro-Regular" w:hAnsi="Myriad Pro" w:cs="Arial"/>
              </w:rPr>
              <w:t>Ocena spełniania kryterium polega na przypisaniu wartości logicznych „tak”, „nie”.</w:t>
            </w:r>
          </w:p>
        </w:tc>
      </w:tr>
      <w:tr w:rsidR="00ED3E40" w:rsidRPr="005B3539" w14:paraId="11594E81" w14:textId="77777777" w:rsidTr="00AB5AA7">
        <w:tc>
          <w:tcPr>
            <w:tcW w:w="1430" w:type="dxa"/>
            <w:shd w:val="clear" w:color="auto" w:fill="FFFFFF" w:themeFill="background1"/>
          </w:tcPr>
          <w:p w14:paraId="05626CED" w14:textId="77777777" w:rsidR="00ED3E40" w:rsidRPr="004A49A5" w:rsidRDefault="00ED3E40" w:rsidP="00ED3E4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A49A5">
              <w:rPr>
                <w:rFonts w:ascii="Myriad Pro" w:hAnsi="Myriad Pro" w:cs="Arial"/>
                <w:b/>
              </w:rPr>
              <w:t>Numer kryterium</w:t>
            </w:r>
          </w:p>
          <w:p w14:paraId="3D634327" w14:textId="74C31730" w:rsidR="00ED3E40" w:rsidRPr="00723330" w:rsidRDefault="00ED3E40" w:rsidP="00ED3E40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</w:rPr>
              <w:t>8</w:t>
            </w:r>
            <w:r w:rsidRPr="009C7BFF">
              <w:rPr>
                <w:rFonts w:ascii="Myriad Pro" w:hAnsi="Myriad Pro" w:cs="Arial"/>
              </w:rPr>
              <w:t>.</w:t>
            </w:r>
          </w:p>
        </w:tc>
        <w:tc>
          <w:tcPr>
            <w:tcW w:w="3334" w:type="dxa"/>
            <w:shd w:val="clear" w:color="auto" w:fill="auto"/>
          </w:tcPr>
          <w:p w14:paraId="19E81631" w14:textId="77777777" w:rsidR="00ED3E40" w:rsidRPr="00D61533" w:rsidRDefault="00ED3E40" w:rsidP="00ED3E40">
            <w:pPr>
              <w:spacing w:line="360" w:lineRule="auto"/>
              <w:rPr>
                <w:rFonts w:ascii="Myriad Pro" w:hAnsi="Myriad Pro" w:cs="Arial"/>
              </w:rPr>
            </w:pPr>
            <w:r w:rsidRPr="009C7BFF">
              <w:rPr>
                <w:rFonts w:ascii="Myriad Pro" w:hAnsi="Myriad Pro" w:cs="Arial"/>
                <w:b/>
              </w:rPr>
              <w:t>Nazwa kryterium</w:t>
            </w:r>
            <w:r w:rsidRPr="00D61533">
              <w:rPr>
                <w:rFonts w:ascii="Myriad Pro" w:hAnsi="Myriad Pro" w:cs="Arial"/>
              </w:rPr>
              <w:t xml:space="preserve">  </w:t>
            </w:r>
          </w:p>
          <w:p w14:paraId="24140543" w14:textId="77A816FC" w:rsidR="00ED3E40" w:rsidRPr="00383A68" w:rsidRDefault="00ED3E40" w:rsidP="00ED3E40">
            <w:pPr>
              <w:spacing w:line="360" w:lineRule="auto"/>
              <w:rPr>
                <w:rFonts w:ascii="Myriad Pro" w:eastAsia="MyriadPro-Regular" w:hAnsi="Myriad Pro" w:cs="Arial"/>
                <w:b/>
              </w:rPr>
            </w:pPr>
            <w:r>
              <w:rPr>
                <w:rFonts w:ascii="Myriad Pro" w:hAnsi="Myriad Pro" w:cs="Arial"/>
              </w:rPr>
              <w:t>Szkolenia dla kadry medycznej  i okołomedycznej</w:t>
            </w:r>
          </w:p>
        </w:tc>
        <w:tc>
          <w:tcPr>
            <w:tcW w:w="5990" w:type="dxa"/>
            <w:shd w:val="clear" w:color="auto" w:fill="auto"/>
          </w:tcPr>
          <w:p w14:paraId="0686C2CD" w14:textId="77777777" w:rsidR="00ED3E40" w:rsidRPr="00D61533" w:rsidRDefault="00ED3E40" w:rsidP="00ED3E40">
            <w:pPr>
              <w:spacing w:line="360" w:lineRule="auto"/>
              <w:rPr>
                <w:rFonts w:ascii="Myriad Pro" w:hAnsi="Myriad Pro" w:cs="Arial"/>
              </w:rPr>
            </w:pPr>
            <w:r w:rsidRPr="009C7BFF">
              <w:rPr>
                <w:rFonts w:ascii="Myriad Pro" w:hAnsi="Myriad Pro" w:cs="Arial"/>
                <w:b/>
              </w:rPr>
              <w:t>Definicja kryterium</w:t>
            </w:r>
          </w:p>
          <w:p w14:paraId="7AEBF2AF" w14:textId="2A897433" w:rsidR="00ED3E40" w:rsidRPr="00D723B7" w:rsidRDefault="00ED3E40" w:rsidP="00ED3E40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Wydatki</w:t>
            </w:r>
            <w:r w:rsidRPr="00D723B7">
              <w:rPr>
                <w:rFonts w:ascii="Myriad Pro" w:hAnsi="Myriad Pro" w:cs="Arial"/>
              </w:rPr>
              <w:t xml:space="preserve"> przeznaczon</w:t>
            </w:r>
            <w:r>
              <w:rPr>
                <w:rFonts w:ascii="Myriad Pro" w:hAnsi="Myriad Pro" w:cs="Arial"/>
              </w:rPr>
              <w:t xml:space="preserve">e </w:t>
            </w:r>
            <w:r w:rsidRPr="00D723B7">
              <w:rPr>
                <w:rFonts w:ascii="Myriad Pro" w:hAnsi="Myriad Pro" w:cs="Arial"/>
              </w:rPr>
              <w:t xml:space="preserve">na szkolenia </w:t>
            </w:r>
            <w:r>
              <w:rPr>
                <w:rFonts w:ascii="Myriad Pro" w:hAnsi="Myriad Pro" w:cs="Arial"/>
              </w:rPr>
              <w:t xml:space="preserve">dla </w:t>
            </w:r>
            <w:r w:rsidRPr="00D723B7">
              <w:rPr>
                <w:rFonts w:ascii="Myriad Pro" w:hAnsi="Myriad Pro" w:cs="Arial"/>
              </w:rPr>
              <w:t xml:space="preserve">kadry medycznej </w:t>
            </w:r>
            <w:r>
              <w:rPr>
                <w:rFonts w:ascii="Myriad Pro" w:hAnsi="Myriad Pro" w:cs="Arial"/>
              </w:rPr>
              <w:t>i okołomedycznej</w:t>
            </w:r>
            <w:r w:rsidR="007C64EA">
              <w:rPr>
                <w:rFonts w:ascii="Myriad Pro" w:hAnsi="Myriad Pro" w:cs="Arial"/>
              </w:rPr>
              <w:t xml:space="preserve"> </w:t>
            </w:r>
            <w:ins w:id="4" w:author="Justyna Bykowska-Berest" w:date="2025-05-05T13:43:00Z">
              <w:r w:rsidR="00A12A76">
                <w:rPr>
                  <w:rFonts w:ascii="Myriad Pro" w:hAnsi="Myriad Pro" w:cs="Arial"/>
                </w:rPr>
                <w:t xml:space="preserve"> w projekcie </w:t>
              </w:r>
              <w:r w:rsidR="00A12A76" w:rsidRPr="00D723B7">
                <w:rPr>
                  <w:rFonts w:ascii="Myriad Pro" w:hAnsi="Myriad Pro" w:cs="Arial"/>
                </w:rPr>
                <w:t>nie mo</w:t>
              </w:r>
              <w:r w:rsidR="00A12A76">
                <w:rPr>
                  <w:rFonts w:ascii="Myriad Pro" w:hAnsi="Myriad Pro" w:cs="Arial"/>
                </w:rPr>
                <w:t xml:space="preserve">gą stanowić więcej niż </w:t>
              </w:r>
              <w:r w:rsidR="00A12A76" w:rsidRPr="00D723B7">
                <w:rPr>
                  <w:rFonts w:ascii="Myriad Pro" w:hAnsi="Myriad Pro" w:cs="Arial"/>
                </w:rPr>
                <w:t>20% wydatków kwalifikowalnych projektu</w:t>
              </w:r>
            </w:ins>
            <w:bookmarkStart w:id="5" w:name="_GoBack"/>
            <w:bookmarkEnd w:id="5"/>
            <w:r w:rsidRPr="00D723B7">
              <w:rPr>
                <w:rFonts w:ascii="Myriad Pro" w:hAnsi="Myriad Pro" w:cs="Arial"/>
              </w:rPr>
              <w:t>.</w:t>
            </w:r>
          </w:p>
          <w:p w14:paraId="0BDFD115" w14:textId="77777777" w:rsidR="00ED3E40" w:rsidRPr="00D723B7" w:rsidRDefault="00ED3E40" w:rsidP="00ED3E40">
            <w:pPr>
              <w:spacing w:line="360" w:lineRule="auto"/>
              <w:rPr>
                <w:rFonts w:ascii="Myriad Pro" w:hAnsi="Myriad Pro" w:cs="Arial"/>
              </w:rPr>
            </w:pPr>
            <w:r w:rsidRPr="009C7BFF">
              <w:rPr>
                <w:rFonts w:ascii="Myriad Pro" w:hAnsi="Myriad Pro" w:cs="Arial"/>
                <w:b/>
              </w:rPr>
              <w:t>Zasady oceny</w:t>
            </w:r>
          </w:p>
          <w:p w14:paraId="2F1AA9DE" w14:textId="2464D3D2" w:rsidR="00ED3E40" w:rsidRPr="00383A68" w:rsidRDefault="00ED3E40" w:rsidP="00ED3E40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723B7">
              <w:rPr>
                <w:rFonts w:ascii="Myriad Pro" w:hAnsi="Myriad Pro" w:cs="Arial"/>
              </w:rPr>
              <w:t>Kryterium zostanie zweryfikowane na podstawie treści wniosku o dofinansowanie</w:t>
            </w:r>
            <w:r>
              <w:rPr>
                <w:rFonts w:ascii="Myriad Pro" w:hAnsi="Myriad Pro" w:cs="Arial"/>
              </w:rPr>
              <w:t>.</w:t>
            </w:r>
          </w:p>
        </w:tc>
        <w:tc>
          <w:tcPr>
            <w:tcW w:w="3416" w:type="dxa"/>
            <w:shd w:val="clear" w:color="auto" w:fill="auto"/>
          </w:tcPr>
          <w:p w14:paraId="4B1ED3D0" w14:textId="77777777" w:rsidR="00ED3E40" w:rsidRPr="00D61533" w:rsidRDefault="00ED3E40" w:rsidP="00ED3E40">
            <w:pPr>
              <w:spacing w:line="360" w:lineRule="auto"/>
              <w:rPr>
                <w:rFonts w:ascii="Myriad Pro" w:hAnsi="Myriad Pro" w:cs="Arial"/>
              </w:rPr>
            </w:pPr>
            <w:r w:rsidRPr="009C7BFF">
              <w:rPr>
                <w:rFonts w:ascii="Myriad Pro" w:hAnsi="Myriad Pro" w:cs="Arial"/>
                <w:b/>
              </w:rPr>
              <w:t>Opis znaczenia kryterium</w:t>
            </w:r>
          </w:p>
          <w:p w14:paraId="78B0B910" w14:textId="77777777" w:rsidR="00ED3E40" w:rsidRPr="00D61533" w:rsidRDefault="00ED3E40" w:rsidP="00ED3E40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2EB8873C" w14:textId="77777777" w:rsidR="00ED3E40" w:rsidRPr="00D61533" w:rsidRDefault="00ED3E40" w:rsidP="00ED3E40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Projekty niespełniające kryterium są odrzucane.</w:t>
            </w:r>
          </w:p>
          <w:p w14:paraId="2CF36AEA" w14:textId="7B5D6F7D" w:rsidR="00ED3E40" w:rsidRPr="00ED3E40" w:rsidRDefault="00ED3E40" w:rsidP="00ED3E40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lastRenderedPageBreak/>
              <w:t>Ocena spełniania kryterium polega na przypisaniu wartości logicznych „tak”, „nie”.</w:t>
            </w:r>
          </w:p>
        </w:tc>
      </w:tr>
      <w:tr w:rsidR="00BF665A" w:rsidRPr="005B3539" w14:paraId="3C5DEAE9" w14:textId="77777777" w:rsidTr="00AB5AA7">
        <w:tc>
          <w:tcPr>
            <w:tcW w:w="1430" w:type="dxa"/>
            <w:shd w:val="clear" w:color="auto" w:fill="FFFFFF" w:themeFill="background1"/>
          </w:tcPr>
          <w:p w14:paraId="2075877C" w14:textId="77777777" w:rsidR="00BF665A" w:rsidRPr="004A49A5" w:rsidRDefault="00BF665A" w:rsidP="00BF665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A49A5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5EFF72E2" w14:textId="2BA1F2B0" w:rsidR="00BF665A" w:rsidRPr="004A49A5" w:rsidRDefault="00BF665A" w:rsidP="00BF665A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</w:rPr>
              <w:t>9</w:t>
            </w:r>
            <w:r w:rsidRPr="009C7BFF">
              <w:rPr>
                <w:rFonts w:ascii="Myriad Pro" w:hAnsi="Myriad Pro" w:cs="Arial"/>
              </w:rPr>
              <w:t>.</w:t>
            </w:r>
          </w:p>
        </w:tc>
        <w:tc>
          <w:tcPr>
            <w:tcW w:w="3334" w:type="dxa"/>
            <w:shd w:val="clear" w:color="auto" w:fill="auto"/>
          </w:tcPr>
          <w:p w14:paraId="193912A4" w14:textId="77777777" w:rsidR="00BF665A" w:rsidRPr="00D61533" w:rsidRDefault="00BF665A" w:rsidP="00BF665A">
            <w:pPr>
              <w:spacing w:line="360" w:lineRule="auto"/>
              <w:rPr>
                <w:rFonts w:ascii="Myriad Pro" w:hAnsi="Myriad Pro" w:cs="Arial"/>
              </w:rPr>
            </w:pPr>
            <w:r w:rsidRPr="009C7BFF">
              <w:rPr>
                <w:rFonts w:ascii="Myriad Pro" w:hAnsi="Myriad Pro" w:cs="Arial"/>
                <w:b/>
              </w:rPr>
              <w:t>Nazwa kryterium</w:t>
            </w:r>
            <w:r w:rsidRPr="00D61533">
              <w:rPr>
                <w:rFonts w:ascii="Myriad Pro" w:hAnsi="Myriad Pro" w:cs="Arial"/>
              </w:rPr>
              <w:t xml:space="preserve">  </w:t>
            </w:r>
          </w:p>
          <w:p w14:paraId="08E72CE2" w14:textId="3D8CD972" w:rsidR="00BF665A" w:rsidRPr="009C7BFF" w:rsidRDefault="00BF665A" w:rsidP="00BF665A">
            <w:pPr>
              <w:spacing w:line="360" w:lineRule="auto"/>
              <w:rPr>
                <w:rFonts w:ascii="Myriad Pro" w:hAnsi="Myriad Pro" w:cs="Arial"/>
                <w:b/>
              </w:rPr>
            </w:pPr>
            <w:r>
              <w:rPr>
                <w:rFonts w:ascii="Myriad Pro" w:hAnsi="Myriad Pro" w:cs="Arial"/>
              </w:rPr>
              <w:t>Usługi zdrowotne</w:t>
            </w:r>
          </w:p>
        </w:tc>
        <w:tc>
          <w:tcPr>
            <w:tcW w:w="5990" w:type="dxa"/>
            <w:shd w:val="clear" w:color="auto" w:fill="auto"/>
          </w:tcPr>
          <w:p w14:paraId="5F7EC946" w14:textId="77777777" w:rsidR="00BF665A" w:rsidRPr="00D61533" w:rsidRDefault="00BF665A" w:rsidP="00BF665A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9C7BFF">
              <w:rPr>
                <w:rFonts w:ascii="Myriad Pro" w:hAnsi="Myriad Pro" w:cs="Arial"/>
                <w:b/>
              </w:rPr>
              <w:t>Definicja kryterium</w:t>
            </w:r>
          </w:p>
          <w:p w14:paraId="1DFC5A9F" w14:textId="77777777" w:rsidR="00BF665A" w:rsidRPr="00305303" w:rsidRDefault="00BF665A" w:rsidP="00BF665A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yriad Pro" w:hAnsi="Myriad Pro" w:cs="Arial"/>
              </w:rPr>
            </w:pPr>
            <w:r w:rsidRPr="00305303">
              <w:rPr>
                <w:rFonts w:ascii="Myriad Pro" w:hAnsi="Myriad Pro" w:cs="Arial"/>
              </w:rPr>
              <w:t xml:space="preserve">Możliwymi do finansowania usługami zdrowotnymi zaplanowanymi w projekcie są usługi w zakresie działań o charakterze diagnostycznym lub profilaktycznym, </w:t>
            </w:r>
          </w:p>
          <w:p w14:paraId="752D5795" w14:textId="77777777" w:rsidR="00BF665A" w:rsidRPr="00D723B7" w:rsidRDefault="00BF665A" w:rsidP="00BF665A">
            <w:pPr>
              <w:spacing w:line="360" w:lineRule="auto"/>
              <w:contextualSpacing/>
              <w:rPr>
                <w:rFonts w:ascii="Myriad Pro" w:hAnsi="Myriad Pro" w:cs="Arial"/>
              </w:rPr>
            </w:pPr>
            <w:r w:rsidRPr="009C7BFF">
              <w:rPr>
                <w:rFonts w:ascii="Myriad Pro" w:hAnsi="Myriad Pro" w:cs="Arial"/>
                <w:b/>
              </w:rPr>
              <w:t>Zasady oceny</w:t>
            </w:r>
          </w:p>
          <w:p w14:paraId="27B19958" w14:textId="6785D674" w:rsidR="00BF665A" w:rsidRPr="009C7BFF" w:rsidRDefault="00BF665A" w:rsidP="00BF665A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D723B7">
              <w:rPr>
                <w:rFonts w:ascii="Myriad Pro" w:hAnsi="Myriad Pro" w:cs="Arial"/>
              </w:rPr>
              <w:t>Kryterium zostanie zweryfikowane na podstawie treści wniosku o dofinansowanie</w:t>
            </w:r>
            <w:r>
              <w:rPr>
                <w:rFonts w:ascii="Myriad Pro" w:hAnsi="Myriad Pro" w:cs="Arial"/>
              </w:rPr>
              <w:t>.</w:t>
            </w:r>
          </w:p>
        </w:tc>
        <w:tc>
          <w:tcPr>
            <w:tcW w:w="3416" w:type="dxa"/>
            <w:shd w:val="clear" w:color="auto" w:fill="auto"/>
          </w:tcPr>
          <w:p w14:paraId="14810C91" w14:textId="77777777" w:rsidR="00BF665A" w:rsidRPr="00D61533" w:rsidRDefault="00BF665A" w:rsidP="00BF665A">
            <w:pPr>
              <w:spacing w:line="360" w:lineRule="auto"/>
              <w:rPr>
                <w:rFonts w:ascii="Myriad Pro" w:hAnsi="Myriad Pro" w:cs="Arial"/>
              </w:rPr>
            </w:pPr>
            <w:r w:rsidRPr="009C7BFF">
              <w:rPr>
                <w:rFonts w:ascii="Myriad Pro" w:hAnsi="Myriad Pro" w:cs="Arial"/>
                <w:b/>
              </w:rPr>
              <w:t>Opis znaczenia kryterium</w:t>
            </w:r>
          </w:p>
          <w:p w14:paraId="35CBC3C9" w14:textId="77777777" w:rsidR="00BF665A" w:rsidRPr="00D61533" w:rsidRDefault="00BF665A" w:rsidP="00BF665A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6522B6D5" w14:textId="77777777" w:rsidR="00BF665A" w:rsidRPr="00D61533" w:rsidRDefault="00BF665A" w:rsidP="00BF665A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Projekty niespełniające kryterium są odrzucane.</w:t>
            </w:r>
          </w:p>
          <w:p w14:paraId="63548422" w14:textId="125A3B9F" w:rsidR="005F46D2" w:rsidRPr="005F46D2" w:rsidRDefault="00BF665A" w:rsidP="00BF665A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Ocena spełniania kryterium polega na przypisaniu wartości logicznych „tak”, „nie”.</w:t>
            </w:r>
          </w:p>
        </w:tc>
      </w:tr>
      <w:tr w:rsidR="00AB5AA7" w:rsidRPr="005B3539" w14:paraId="16212BE7" w14:textId="77777777" w:rsidTr="00AB5AA7">
        <w:tc>
          <w:tcPr>
            <w:tcW w:w="1430" w:type="dxa"/>
            <w:shd w:val="clear" w:color="auto" w:fill="FFFFFF" w:themeFill="background1"/>
          </w:tcPr>
          <w:p w14:paraId="3ABEF6FB" w14:textId="77777777" w:rsidR="00AB5AA7" w:rsidRPr="004A49A5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A49A5">
              <w:rPr>
                <w:rFonts w:ascii="Myriad Pro" w:hAnsi="Myriad Pro" w:cs="Arial"/>
                <w:b/>
              </w:rPr>
              <w:t>Numer kryterium</w:t>
            </w:r>
          </w:p>
          <w:p w14:paraId="4B15BD32" w14:textId="19590E4F" w:rsidR="00AB5AA7" w:rsidRPr="00514FF0" w:rsidRDefault="00BF665A" w:rsidP="00AB5AA7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10</w:t>
            </w:r>
            <w:r w:rsidR="00AB5AA7" w:rsidRPr="00514FF0">
              <w:rPr>
                <w:rFonts w:ascii="Myriad Pro" w:hAnsi="Myriad Pro" w:cs="Arial"/>
              </w:rPr>
              <w:t>.</w:t>
            </w:r>
          </w:p>
        </w:tc>
        <w:tc>
          <w:tcPr>
            <w:tcW w:w="3334" w:type="dxa"/>
            <w:shd w:val="clear" w:color="auto" w:fill="FFFFFF" w:themeFill="background1"/>
          </w:tcPr>
          <w:p w14:paraId="1C0801FB" w14:textId="08869D8E" w:rsidR="00AB5AA7" w:rsidRPr="00383A68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 xml:space="preserve">Nazwa kryterium  </w:t>
            </w:r>
          </w:p>
          <w:p w14:paraId="7A40B35A" w14:textId="77777777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Wkład własny</w:t>
            </w:r>
          </w:p>
        </w:tc>
        <w:tc>
          <w:tcPr>
            <w:tcW w:w="5990" w:type="dxa"/>
            <w:shd w:val="clear" w:color="auto" w:fill="FFFFFF" w:themeFill="background1"/>
          </w:tcPr>
          <w:p w14:paraId="1F2D743D" w14:textId="2F57148C" w:rsidR="00AB5AA7" w:rsidRPr="00E640FB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E640FB">
              <w:rPr>
                <w:rFonts w:ascii="Myriad Pro" w:hAnsi="Myriad Pro" w:cs="Arial"/>
                <w:b/>
              </w:rPr>
              <w:t>Definicja kryterium</w:t>
            </w:r>
          </w:p>
          <w:p w14:paraId="2DD11B68" w14:textId="77777777" w:rsidR="00AB5AA7" w:rsidRPr="00E640FB" w:rsidRDefault="00AB5AA7" w:rsidP="00AB5AA7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E640FB">
              <w:rPr>
                <w:rFonts w:ascii="Myriad Pro" w:hAnsi="Myriad Pro" w:cs="Arial"/>
              </w:rPr>
              <w:t>Wnioskodawca wniesie wkład własny w wysokości nie mniejszej niż 5% wydatków kwalifikowalnych.</w:t>
            </w:r>
          </w:p>
          <w:p w14:paraId="2AEDD87F" w14:textId="3ABC0F09" w:rsidR="00AB5AA7" w:rsidRPr="00383A68" w:rsidRDefault="00AB5AA7" w:rsidP="00AB5AA7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Zasady oceny</w:t>
            </w:r>
          </w:p>
          <w:p w14:paraId="019753C3" w14:textId="77777777" w:rsidR="00AB5AA7" w:rsidRPr="00D61533" w:rsidRDefault="00AB5AA7" w:rsidP="00AB5AA7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 xml:space="preserve">Kryterium </w:t>
            </w:r>
            <w:r>
              <w:rPr>
                <w:rFonts w:ascii="Myriad Pro" w:hAnsi="Myriad Pro" w:cs="Arial"/>
              </w:rPr>
              <w:t>zostanie</w:t>
            </w:r>
            <w:r w:rsidRPr="00D61533">
              <w:rPr>
                <w:rFonts w:ascii="Myriad Pro" w:hAnsi="Myriad Pro" w:cs="Arial"/>
              </w:rPr>
              <w:t xml:space="preserve"> </w:t>
            </w:r>
            <w:r>
              <w:rPr>
                <w:rFonts w:ascii="Myriad Pro" w:hAnsi="Myriad Pro" w:cs="Arial"/>
              </w:rPr>
              <w:t>z</w:t>
            </w:r>
            <w:r w:rsidRPr="00D61533">
              <w:rPr>
                <w:rFonts w:ascii="Myriad Pro" w:hAnsi="Myriad Pro" w:cs="Arial"/>
              </w:rPr>
              <w:t xml:space="preserve">weryfikowane na podstawie treści wniosku </w:t>
            </w:r>
          </w:p>
          <w:p w14:paraId="2575083A" w14:textId="77777777" w:rsidR="00AB5AA7" w:rsidRPr="00D61533" w:rsidRDefault="00AB5AA7" w:rsidP="00AB5AA7">
            <w:pPr>
              <w:autoSpaceDE w:val="0"/>
              <w:autoSpaceDN w:val="0"/>
              <w:spacing w:line="360" w:lineRule="auto"/>
              <w:jc w:val="both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o dofinansowanie projektu.</w:t>
            </w:r>
          </w:p>
        </w:tc>
        <w:tc>
          <w:tcPr>
            <w:tcW w:w="3416" w:type="dxa"/>
            <w:shd w:val="clear" w:color="auto" w:fill="FFFFFF" w:themeFill="background1"/>
          </w:tcPr>
          <w:p w14:paraId="15C96F3E" w14:textId="5B998D62" w:rsidR="00AB5AA7" w:rsidRPr="00383A68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Opis znaczenia kryterium</w:t>
            </w:r>
          </w:p>
          <w:p w14:paraId="6BBD5827" w14:textId="77777777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59EBC252" w14:textId="77777777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Projekty niespełniające kryterium są odrzucane.</w:t>
            </w:r>
          </w:p>
          <w:p w14:paraId="448AA678" w14:textId="77777777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Ocena spełniania kryterium polega na przypisaniu wartości logicznych „tak”, „nie”.</w:t>
            </w:r>
          </w:p>
        </w:tc>
      </w:tr>
      <w:tr w:rsidR="00AB5AA7" w:rsidRPr="005B3539" w14:paraId="01181CF1" w14:textId="77777777" w:rsidTr="00AB5AA7">
        <w:tc>
          <w:tcPr>
            <w:tcW w:w="1430" w:type="dxa"/>
            <w:shd w:val="clear" w:color="auto" w:fill="FFFFFF" w:themeFill="background1"/>
          </w:tcPr>
          <w:p w14:paraId="119DFC63" w14:textId="77777777" w:rsidR="00AB5AA7" w:rsidRPr="004A49A5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A49A5">
              <w:rPr>
                <w:rFonts w:ascii="Myriad Pro" w:hAnsi="Myriad Pro" w:cs="Arial"/>
                <w:b/>
              </w:rPr>
              <w:t>Numer kryterium</w:t>
            </w:r>
          </w:p>
          <w:p w14:paraId="74E80FAB" w14:textId="2CD1BC86" w:rsidR="00AB5AA7" w:rsidRPr="00514FF0" w:rsidRDefault="00ED3E40" w:rsidP="00AB5AA7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lastRenderedPageBreak/>
              <w:t>1</w:t>
            </w:r>
            <w:r w:rsidR="00BF665A">
              <w:rPr>
                <w:rFonts w:ascii="Myriad Pro" w:hAnsi="Myriad Pro" w:cs="Arial"/>
              </w:rPr>
              <w:t>1</w:t>
            </w:r>
            <w:r w:rsidR="00AB5AA7" w:rsidRPr="00514FF0">
              <w:rPr>
                <w:rFonts w:ascii="Myriad Pro" w:hAnsi="Myriad Pro" w:cs="Arial"/>
              </w:rPr>
              <w:t>.</w:t>
            </w:r>
          </w:p>
        </w:tc>
        <w:tc>
          <w:tcPr>
            <w:tcW w:w="3334" w:type="dxa"/>
            <w:shd w:val="clear" w:color="auto" w:fill="FFFFFF" w:themeFill="background1"/>
          </w:tcPr>
          <w:p w14:paraId="05AE0BAF" w14:textId="053A24F1" w:rsidR="00AB5AA7" w:rsidRPr="00383A68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lastRenderedPageBreak/>
              <w:t xml:space="preserve">Nazwa kryterium  </w:t>
            </w:r>
          </w:p>
          <w:p w14:paraId="0102F618" w14:textId="77777777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Okres realizacji projektu</w:t>
            </w:r>
          </w:p>
        </w:tc>
        <w:tc>
          <w:tcPr>
            <w:tcW w:w="5990" w:type="dxa"/>
            <w:shd w:val="clear" w:color="auto" w:fill="FFFFFF" w:themeFill="background1"/>
          </w:tcPr>
          <w:p w14:paraId="69A7AF10" w14:textId="22A7F73C" w:rsidR="00AB5AA7" w:rsidRPr="00E640FB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E640FB">
              <w:rPr>
                <w:rFonts w:ascii="Myriad Pro" w:hAnsi="Myriad Pro" w:cs="Arial"/>
                <w:b/>
              </w:rPr>
              <w:t>Definicja kryterium</w:t>
            </w:r>
          </w:p>
          <w:p w14:paraId="60F3E96E" w14:textId="77777777" w:rsidR="00AB5AA7" w:rsidRPr="00EB5ECD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E640FB">
              <w:rPr>
                <w:rFonts w:ascii="Myriad Pro" w:eastAsia="MyriadPro-Regular" w:hAnsi="Myriad Pro" w:cs="Arial"/>
              </w:rPr>
              <w:lastRenderedPageBreak/>
              <w:t>Realizacja projektu rozpocznie się nie wcześniej niż w dniu złożenia wniosku o dofinansowanie i trwa nie dłużej niż 36 miesięcy</w:t>
            </w:r>
            <w:r w:rsidRPr="00EB5ECD">
              <w:rPr>
                <w:rFonts w:ascii="Myriad Pro" w:eastAsia="MyriadPro-Regular" w:hAnsi="Myriad Pro" w:cs="Arial"/>
              </w:rPr>
              <w:t xml:space="preserve">.  </w:t>
            </w:r>
          </w:p>
          <w:p w14:paraId="5AB8C7F8" w14:textId="20C48FCA" w:rsidR="00AB5AA7" w:rsidRPr="00383A68" w:rsidRDefault="00AB5AA7" w:rsidP="00AB5AA7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Zasady oceny</w:t>
            </w:r>
          </w:p>
          <w:p w14:paraId="7DDC57C5" w14:textId="77777777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Kryterium zostanie zweryfikowane na podstawie treści wniosku o dofinansowanie projektu.</w:t>
            </w:r>
          </w:p>
        </w:tc>
        <w:tc>
          <w:tcPr>
            <w:tcW w:w="3416" w:type="dxa"/>
            <w:shd w:val="clear" w:color="auto" w:fill="FFFFFF" w:themeFill="background1"/>
          </w:tcPr>
          <w:p w14:paraId="0920293D" w14:textId="2FCD0DCD" w:rsidR="00AB5AA7" w:rsidRPr="00383A68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31DAC8A0" w14:textId="77777777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lastRenderedPageBreak/>
              <w:t>Spełnienie kryterium jest konieczne do przyznania dofinansowania.</w:t>
            </w:r>
          </w:p>
          <w:p w14:paraId="314F7632" w14:textId="77777777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Projekty niespełniające kryterium są odrzucane.</w:t>
            </w:r>
          </w:p>
          <w:p w14:paraId="50762E5C" w14:textId="77777777" w:rsidR="00AB5AA7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Ocena spełniania kryterium polega na przypisaniu wartości logicznych „tak”, „nie”.</w:t>
            </w:r>
          </w:p>
          <w:p w14:paraId="60DD633A" w14:textId="77777777" w:rsidR="00AB5AA7" w:rsidRDefault="00AB5AA7" w:rsidP="00AB5AA7">
            <w:pPr>
              <w:spacing w:line="360" w:lineRule="auto"/>
              <w:rPr>
                <w:rFonts w:ascii="Myriad Pro" w:eastAsia="MyriadPro-Regular" w:hAnsi="Myriad Pro" w:cs="Arial"/>
              </w:rPr>
            </w:pPr>
          </w:p>
          <w:p w14:paraId="28347FD0" w14:textId="77777777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eastAsia="MyriadPro-Regular" w:hAnsi="Myriad Pro" w:cs="Arial"/>
              </w:rPr>
              <w:t>W szczególnie uzasadnionych przypadkach na etapie realizacji projektu, za zgodą Instytucji Pośredniczącej FEPZ, dopuszcza się możliwość odstąpienia od kryterium w zakresie terminów określonych w ramach danego kryterium.</w:t>
            </w:r>
          </w:p>
        </w:tc>
      </w:tr>
      <w:tr w:rsidR="00AB5AA7" w:rsidRPr="005B3539" w14:paraId="0E8AC81A" w14:textId="77777777" w:rsidTr="00AB5AA7">
        <w:tc>
          <w:tcPr>
            <w:tcW w:w="1430" w:type="dxa"/>
            <w:shd w:val="clear" w:color="auto" w:fill="FFFFFF" w:themeFill="background1"/>
          </w:tcPr>
          <w:p w14:paraId="4674D201" w14:textId="68974E02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4A49A5">
              <w:rPr>
                <w:rFonts w:ascii="Myriad Pro" w:hAnsi="Myriad Pro" w:cs="Arial"/>
                <w:b/>
              </w:rPr>
              <w:lastRenderedPageBreak/>
              <w:t>Numer kryterium</w:t>
            </w:r>
            <w:r w:rsidR="00852F5B">
              <w:rPr>
                <w:rFonts w:ascii="Myriad Pro" w:hAnsi="Myriad Pro" w:cs="Arial"/>
                <w:b/>
              </w:rPr>
              <w:t xml:space="preserve"> </w:t>
            </w:r>
            <w:r w:rsidR="00852F5B" w:rsidRPr="00514FF0">
              <w:rPr>
                <w:rFonts w:ascii="Myriad Pro" w:hAnsi="Myriad Pro" w:cs="Arial"/>
                <w:bCs/>
              </w:rPr>
              <w:t>1</w:t>
            </w:r>
            <w:r w:rsidR="00BF665A">
              <w:rPr>
                <w:rFonts w:ascii="Myriad Pro" w:hAnsi="Myriad Pro" w:cs="Arial"/>
                <w:bCs/>
              </w:rPr>
              <w:t>2</w:t>
            </w:r>
            <w:r w:rsidR="00852F5B" w:rsidRPr="00514FF0">
              <w:rPr>
                <w:rFonts w:ascii="Myriad Pro" w:hAnsi="Myriad Pro" w:cs="Arial"/>
                <w:bCs/>
              </w:rPr>
              <w:t>.</w:t>
            </w:r>
          </w:p>
        </w:tc>
        <w:tc>
          <w:tcPr>
            <w:tcW w:w="3334" w:type="dxa"/>
            <w:shd w:val="clear" w:color="auto" w:fill="FFFFFF" w:themeFill="background1"/>
          </w:tcPr>
          <w:p w14:paraId="0AA94A5B" w14:textId="0F988915" w:rsidR="00AB5AA7" w:rsidRPr="00383A68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 xml:space="preserve">Nazwa kryterium  </w:t>
            </w:r>
          </w:p>
          <w:p w14:paraId="1B963E4E" w14:textId="77777777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Koszty pośrednie i bezpośrednie</w:t>
            </w:r>
          </w:p>
        </w:tc>
        <w:tc>
          <w:tcPr>
            <w:tcW w:w="5990" w:type="dxa"/>
            <w:shd w:val="clear" w:color="auto" w:fill="FFFFFF" w:themeFill="background1"/>
          </w:tcPr>
          <w:p w14:paraId="6DE1077B" w14:textId="69CFA2BF" w:rsidR="00AB5AA7" w:rsidRPr="00383A68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Definicja kryterium</w:t>
            </w:r>
          </w:p>
          <w:p w14:paraId="6CE8EF05" w14:textId="77777777" w:rsidR="00AB5AA7" w:rsidRPr="00D61533" w:rsidRDefault="00AB5AA7" w:rsidP="00AB5AA7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 xml:space="preserve">Projekt obligatoryjnie zakłada koszty pośrednie rozliczane z wykorzystaniem stawek ryczałtowych zgodnie z aktualną na dzień ogłoszenia naboru wersją Wytycznych dotyczących kwalifikowalności wydatków na lata 2021-2027, a koszty </w:t>
            </w:r>
            <w:r w:rsidRPr="00D61533">
              <w:rPr>
                <w:rFonts w:ascii="Myriad Pro" w:eastAsia="MyriadPro-Regular" w:hAnsi="Myriad Pro" w:cs="Arial"/>
              </w:rPr>
              <w:lastRenderedPageBreak/>
              <w:t>bezpośrednie projektu obligatoryjnie rozliczane są  na podstawie rzeczywiście ponoszonych wydatków.</w:t>
            </w:r>
          </w:p>
          <w:p w14:paraId="42BE1CC6" w14:textId="5DA37B76" w:rsidR="00AB5AA7" w:rsidRPr="00D61533" w:rsidRDefault="00AB5AA7" w:rsidP="00383A68">
            <w:pPr>
              <w:autoSpaceDE w:val="0"/>
              <w:autoSpaceDN w:val="0"/>
              <w:spacing w:line="360" w:lineRule="auto"/>
              <w:jc w:val="both"/>
              <w:rPr>
                <w:rFonts w:ascii="Myriad Pro" w:eastAsia="MyriadPro-Regular" w:hAnsi="Myriad Pro" w:cs="Arial"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Zasady</w:t>
            </w:r>
            <w:r w:rsidRPr="00D61533">
              <w:rPr>
                <w:rFonts w:ascii="Myriad Pro" w:eastAsia="MyriadPro-Regular" w:hAnsi="Myriad Pro" w:cs="Arial"/>
              </w:rPr>
              <w:t xml:space="preserve"> </w:t>
            </w:r>
            <w:r w:rsidRPr="00383A68">
              <w:rPr>
                <w:rFonts w:ascii="Myriad Pro" w:eastAsia="MyriadPro-Regular" w:hAnsi="Myriad Pro" w:cs="Arial"/>
                <w:b/>
              </w:rPr>
              <w:t>oceny</w:t>
            </w:r>
          </w:p>
          <w:p w14:paraId="1262BB4A" w14:textId="77777777" w:rsidR="00AB5AA7" w:rsidRPr="00D61533" w:rsidRDefault="00AB5AA7" w:rsidP="00383A68">
            <w:pPr>
              <w:spacing w:line="360" w:lineRule="auto"/>
              <w:rPr>
                <w:rFonts w:ascii="Myriad Pro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 xml:space="preserve">Kryterium </w:t>
            </w:r>
            <w:r>
              <w:rPr>
                <w:rFonts w:ascii="Myriad Pro" w:eastAsia="MyriadPro-Regular" w:hAnsi="Myriad Pro" w:cs="Arial"/>
              </w:rPr>
              <w:t>zostanie</w:t>
            </w:r>
            <w:r w:rsidRPr="00D61533">
              <w:rPr>
                <w:rFonts w:ascii="Myriad Pro" w:eastAsia="MyriadPro-Regular" w:hAnsi="Myriad Pro" w:cs="Arial"/>
              </w:rPr>
              <w:t xml:space="preserve"> </w:t>
            </w:r>
            <w:r>
              <w:rPr>
                <w:rFonts w:ascii="Myriad Pro" w:eastAsia="MyriadPro-Regular" w:hAnsi="Myriad Pro" w:cs="Arial"/>
              </w:rPr>
              <w:t>z</w:t>
            </w:r>
            <w:r w:rsidRPr="00D61533">
              <w:rPr>
                <w:rFonts w:ascii="Myriad Pro" w:eastAsia="MyriadPro-Regular" w:hAnsi="Myriad Pro" w:cs="Arial"/>
              </w:rPr>
              <w:t>weryfikowane na podstawie treści wniosku o dofinansowanie projektu.</w:t>
            </w:r>
          </w:p>
        </w:tc>
        <w:tc>
          <w:tcPr>
            <w:tcW w:w="3416" w:type="dxa"/>
            <w:shd w:val="clear" w:color="auto" w:fill="FFFFFF" w:themeFill="background1"/>
          </w:tcPr>
          <w:p w14:paraId="70B7B3D0" w14:textId="63C4444B" w:rsidR="00AB5AA7" w:rsidRPr="00383A68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527A19AA" w14:textId="77777777" w:rsidR="00AB5AA7" w:rsidRPr="00D61533" w:rsidRDefault="00AB5AA7" w:rsidP="00AB5AA7">
            <w:pPr>
              <w:spacing w:line="360" w:lineRule="auto"/>
              <w:rPr>
                <w:rFonts w:ascii="Myriad Pro" w:eastAsia="MyriadPro-Regular" w:hAnsi="Myriad Pro" w:cs="Arial"/>
              </w:rPr>
            </w:pPr>
            <w:bookmarkStart w:id="6" w:name="_Hlk146199197"/>
            <w:r w:rsidRPr="00D61533">
              <w:rPr>
                <w:rFonts w:ascii="Myriad Pro" w:eastAsia="MyriadPro-Regular" w:hAnsi="Myriad Pro" w:cs="Arial"/>
              </w:rPr>
              <w:t>Spełnienie kryterium jest konieczne do przyznania dofinansowania.</w:t>
            </w:r>
          </w:p>
          <w:p w14:paraId="31376633" w14:textId="77777777" w:rsidR="00AB5AA7" w:rsidRPr="00D61533" w:rsidRDefault="00AB5AA7" w:rsidP="00AB5AA7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t>Projekty niespełniające kryterium są odrzucane.</w:t>
            </w:r>
          </w:p>
          <w:p w14:paraId="35588B65" w14:textId="77777777" w:rsidR="00AB5AA7" w:rsidRPr="00D61533" w:rsidRDefault="00AB5AA7" w:rsidP="00AB5AA7">
            <w:pPr>
              <w:spacing w:line="360" w:lineRule="auto"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eastAsia="MyriadPro-Regular" w:hAnsi="Myriad Pro" w:cs="Arial"/>
              </w:rPr>
              <w:lastRenderedPageBreak/>
              <w:t>Ocena spełniania kryterium polega na przypisaniu wartości logicznych „tak”, „nie”.</w:t>
            </w:r>
          </w:p>
          <w:bookmarkEnd w:id="6"/>
          <w:p w14:paraId="20E86581" w14:textId="77777777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  <w:tr w:rsidR="00AB5AA7" w:rsidRPr="005B3539" w14:paraId="11FC7096" w14:textId="77777777" w:rsidTr="00AB5AA7">
        <w:tc>
          <w:tcPr>
            <w:tcW w:w="1430" w:type="dxa"/>
            <w:shd w:val="clear" w:color="auto" w:fill="FFFFFF" w:themeFill="background1"/>
          </w:tcPr>
          <w:p w14:paraId="7D2B56CC" w14:textId="77777777" w:rsidR="00AB5AA7" w:rsidRPr="004A49A5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4A49A5">
              <w:rPr>
                <w:rFonts w:ascii="Myriad Pro" w:hAnsi="Myriad Pro" w:cs="Arial"/>
                <w:b/>
              </w:rPr>
              <w:lastRenderedPageBreak/>
              <w:t>Numer kryterium</w:t>
            </w:r>
          </w:p>
          <w:p w14:paraId="02ADC9A6" w14:textId="7B7CD6B2" w:rsidR="00AB5AA7" w:rsidRPr="00514FF0" w:rsidRDefault="00852F5B" w:rsidP="00AB5AA7">
            <w:pPr>
              <w:spacing w:line="360" w:lineRule="auto"/>
              <w:rPr>
                <w:rFonts w:ascii="Myriad Pro" w:hAnsi="Myriad Pro" w:cs="Arial"/>
              </w:rPr>
            </w:pPr>
            <w:r w:rsidRPr="00514FF0">
              <w:rPr>
                <w:rFonts w:ascii="Myriad Pro" w:hAnsi="Myriad Pro" w:cs="Arial"/>
              </w:rPr>
              <w:t>1</w:t>
            </w:r>
            <w:r w:rsidR="00BF665A">
              <w:rPr>
                <w:rFonts w:ascii="Myriad Pro" w:hAnsi="Myriad Pro" w:cs="Arial"/>
              </w:rPr>
              <w:t>3</w:t>
            </w:r>
            <w:r w:rsidR="00AB5AA7" w:rsidRPr="00514FF0">
              <w:rPr>
                <w:rFonts w:ascii="Myriad Pro" w:hAnsi="Myriad Pro" w:cs="Arial"/>
              </w:rPr>
              <w:t>.</w:t>
            </w:r>
          </w:p>
        </w:tc>
        <w:tc>
          <w:tcPr>
            <w:tcW w:w="3334" w:type="dxa"/>
            <w:shd w:val="clear" w:color="auto" w:fill="FFFFFF" w:themeFill="background1"/>
          </w:tcPr>
          <w:p w14:paraId="601D8A64" w14:textId="7F45689D" w:rsidR="00AB5AA7" w:rsidRPr="00383A68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 xml:space="preserve">Nazwa kryterium </w:t>
            </w:r>
          </w:p>
          <w:p w14:paraId="68531B29" w14:textId="77777777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>
              <w:rPr>
                <w:rFonts w:ascii="Myriad Pro" w:hAnsi="Myriad Pro" w:cs="Arial"/>
              </w:rPr>
              <w:t>Negocjacje</w:t>
            </w:r>
          </w:p>
        </w:tc>
        <w:tc>
          <w:tcPr>
            <w:tcW w:w="5990" w:type="dxa"/>
            <w:shd w:val="clear" w:color="auto" w:fill="FFFFFF" w:themeFill="background1"/>
          </w:tcPr>
          <w:p w14:paraId="5745D5E6" w14:textId="24CB5C47" w:rsidR="00AB5AA7" w:rsidRPr="00383A68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t>Definicja kryterium</w:t>
            </w:r>
          </w:p>
          <w:p w14:paraId="2D2BC8E0" w14:textId="77777777" w:rsidR="00AB5AA7" w:rsidRPr="005538B3" w:rsidRDefault="00AB5AA7" w:rsidP="00AB5AA7">
            <w:p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5538B3">
              <w:rPr>
                <w:rFonts w:ascii="Myriad Pro" w:eastAsia="MyriadPro-Regular" w:hAnsi="Myriad Pro" w:cs="Arial"/>
              </w:rPr>
              <w:t>Etap negocjacji zakończył się wynikiem pozytywnym, tj. zostały udzielone żądane informacje i wyjaśnienia lub spełnione zostały warunki/wprowadzone zostały korekty określone w karcie oceny projektu przez oceniającego lub przez przewodniczącego KOP. Do wniosku o</w:t>
            </w:r>
            <w:r>
              <w:rPr>
                <w:rFonts w:ascii="Myriad Pro" w:eastAsia="MyriadPro-Regular" w:hAnsi="Myriad Pro" w:cs="Arial"/>
              </w:rPr>
              <w:t xml:space="preserve"> </w:t>
            </w:r>
            <w:r w:rsidRPr="005538B3">
              <w:rPr>
                <w:rFonts w:ascii="Myriad Pro" w:eastAsia="MyriadPro-Regular" w:hAnsi="Myriad Pro" w:cs="Arial"/>
              </w:rPr>
              <w:t xml:space="preserve"> dofinansowanie nie wprowadzono innych nieuzgodnionych w ramach negocjacji zmian.</w:t>
            </w:r>
          </w:p>
          <w:p w14:paraId="03C5F792" w14:textId="77777777" w:rsidR="00AB5AA7" w:rsidRPr="005538B3" w:rsidRDefault="00AB5AA7" w:rsidP="00AB5AA7">
            <w:p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5538B3">
              <w:rPr>
                <w:rFonts w:ascii="Myriad Pro" w:eastAsia="MyriadPro-Regular" w:hAnsi="Myriad Pro" w:cs="Arial"/>
              </w:rPr>
              <w:t>Ocena spełnienia kryterium obejmuje weryfikację:</w:t>
            </w:r>
          </w:p>
          <w:p w14:paraId="5CB7465F" w14:textId="77777777" w:rsidR="00AB5AA7" w:rsidRPr="00434421" w:rsidRDefault="00AB5AA7" w:rsidP="00AB5AA7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434421">
              <w:rPr>
                <w:rFonts w:ascii="Myriad Pro" w:eastAsia="MyriadPro-Regular" w:hAnsi="Myriad Pro" w:cs="Arial"/>
              </w:rPr>
              <w:t>Czy negocjacje podjęto w wyznaczonym przez instytucję terminie?</w:t>
            </w:r>
          </w:p>
          <w:p w14:paraId="7E139C66" w14:textId="77777777" w:rsidR="00AB5AA7" w:rsidRPr="00434421" w:rsidRDefault="00AB5AA7" w:rsidP="00AB5AA7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434421">
              <w:rPr>
                <w:rFonts w:ascii="Myriad Pro" w:eastAsia="MyriadPro-Regular" w:hAnsi="Myriad Pro" w:cs="Arial"/>
              </w:rPr>
              <w:t>Czy do wniosku o dofinansowanie projektu zostały wprowadzone korekty wskazane przez oceniających w kartach oceny projektu lub przez przewodniczącego KOP lub inne zmiany wynikające z ustaleń dokonanych podczas negocjacji?</w:t>
            </w:r>
          </w:p>
          <w:p w14:paraId="5163F8DA" w14:textId="77777777" w:rsidR="00AB5AA7" w:rsidRPr="00434421" w:rsidRDefault="00AB5AA7" w:rsidP="00AB5AA7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434421">
              <w:rPr>
                <w:rFonts w:ascii="Myriad Pro" w:eastAsia="MyriadPro-Regular" w:hAnsi="Myriad Pro" w:cs="Arial"/>
              </w:rPr>
              <w:t xml:space="preserve">Czy KOP uzyskał od wnioskodawcy informacje i wyjaśnienia dotyczące określonych zapisów we </w:t>
            </w:r>
            <w:r w:rsidRPr="00434421">
              <w:rPr>
                <w:rFonts w:ascii="Myriad Pro" w:eastAsia="MyriadPro-Regular" w:hAnsi="Myriad Pro" w:cs="Arial"/>
              </w:rPr>
              <w:lastRenderedPageBreak/>
              <w:t>wniosku, wskazanych przez oceniających w kartach oceny projektu lub przewodniczącego KOP?</w:t>
            </w:r>
          </w:p>
          <w:p w14:paraId="034EB085" w14:textId="77777777" w:rsidR="00AB5AA7" w:rsidRPr="00434421" w:rsidRDefault="00AB5AA7" w:rsidP="00AB5AA7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434421">
              <w:rPr>
                <w:rFonts w:ascii="Myriad Pro" w:eastAsia="MyriadPro-Regular" w:hAnsi="Myriad Pro" w:cs="Arial"/>
              </w:rPr>
              <w:t>Czy do wniosku zostały wprowadzone inne zmiany niż wynikające z kart oceny projektu lub uwag  przewodniczącego KOP lub ustaleń wynikających z procesu negocjacji?</w:t>
            </w:r>
          </w:p>
          <w:p w14:paraId="7CD69250" w14:textId="77777777" w:rsidR="00AB5AA7" w:rsidRPr="00434421" w:rsidRDefault="00AB5AA7" w:rsidP="00AB5AA7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434421">
              <w:rPr>
                <w:rFonts w:ascii="Myriad Pro" w:eastAsia="MyriadPro-Regular" w:hAnsi="Myriad Pro" w:cs="Arial"/>
              </w:rPr>
              <w:t>Czy poprawiony/uzupełniony wniosek nadal spełnia wszystkie obligatoryjne kryteria?</w:t>
            </w:r>
          </w:p>
          <w:p w14:paraId="0551E081" w14:textId="77777777" w:rsidR="00AB5AA7" w:rsidRPr="005538B3" w:rsidRDefault="00AB5AA7" w:rsidP="00AB5AA7">
            <w:p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5538B3">
              <w:rPr>
                <w:rFonts w:ascii="Myriad Pro" w:eastAsia="MyriadPro-Regular" w:hAnsi="Myriad Pro" w:cs="Arial"/>
              </w:rPr>
              <w:t>Ocena spełnienia kryterium będzie polegała na weryfikacji kwestii wskazanych w punktach 1-5, zgodnie z pismem informującym wnioskodawcę o skierowaniu projektu do etapu negocjacji. Kryterium uznaje się za spełnione jeśli na pytania wskazane w punktach 1-oraz 5 odpowiedź będzie „Tak”, w punktach 2 i 3 odpowiedź będzie „Tak” lub „Nie dotyczy”, a na pytanie z punktu 4 odpowiedź będzie „Nie” lub „Nie dotyczy”</w:t>
            </w:r>
          </w:p>
          <w:p w14:paraId="311E5648" w14:textId="77777777" w:rsidR="00AB5AA7" w:rsidRPr="005538B3" w:rsidRDefault="00AB5AA7" w:rsidP="00AB5AA7">
            <w:p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5538B3">
              <w:rPr>
                <w:rFonts w:ascii="Myriad Pro" w:eastAsia="MyriadPro-Regular" w:hAnsi="Myriad Pro" w:cs="Arial"/>
              </w:rPr>
              <w:t>Niespełnienie któregokolwiek z elementów kryterium wskazanych w punktach 1-5 powoduje uznanie kryterium za niespełnione.</w:t>
            </w:r>
          </w:p>
          <w:p w14:paraId="73E0E271" w14:textId="289FD268" w:rsidR="00AB5AA7" w:rsidRPr="00383A68" w:rsidRDefault="00AB5AA7" w:rsidP="00AB5AA7">
            <w:p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Zasady oceny</w:t>
            </w:r>
          </w:p>
          <w:p w14:paraId="155C0489" w14:textId="77777777" w:rsidR="00AB5AA7" w:rsidRPr="00434421" w:rsidRDefault="00AB5AA7" w:rsidP="00AB5AA7">
            <w:pPr>
              <w:autoSpaceDE w:val="0"/>
              <w:autoSpaceDN w:val="0"/>
              <w:spacing w:line="360" w:lineRule="auto"/>
              <w:rPr>
                <w:rFonts w:ascii="Myriad Pro" w:eastAsia="MyriadPro-Regular" w:hAnsi="Myriad Pro" w:cs="Arial"/>
              </w:rPr>
            </w:pPr>
            <w:r w:rsidRPr="005538B3">
              <w:rPr>
                <w:rFonts w:ascii="Myriad Pro" w:eastAsia="MyriadPro-Regular" w:hAnsi="Myriad Pro" w:cs="Arial"/>
              </w:rPr>
              <w:t>Kryterium zostanie zweryfikowane na podstawie treści wniosku o dofinansowanie projektu i/lub udzielonych informacji i wyjaśnień przez Wnioskodawcę, złożonych w wyniku skierowania projektu do negocjacji.</w:t>
            </w:r>
          </w:p>
        </w:tc>
        <w:tc>
          <w:tcPr>
            <w:tcW w:w="3416" w:type="dxa"/>
            <w:shd w:val="clear" w:color="auto" w:fill="FFFFFF" w:themeFill="background1"/>
          </w:tcPr>
          <w:p w14:paraId="0626BC70" w14:textId="1657A59E" w:rsidR="00AB5AA7" w:rsidRPr="00383A68" w:rsidRDefault="00AB5AA7" w:rsidP="00AB5AA7">
            <w:pPr>
              <w:spacing w:line="360" w:lineRule="auto"/>
              <w:rPr>
                <w:rFonts w:ascii="Myriad Pro" w:hAnsi="Myriad Pro" w:cs="Arial"/>
                <w:b/>
              </w:rPr>
            </w:pPr>
            <w:r w:rsidRPr="00383A68">
              <w:rPr>
                <w:rFonts w:ascii="Myriad Pro" w:hAnsi="Myriad Pro" w:cs="Arial"/>
                <w:b/>
              </w:rPr>
              <w:lastRenderedPageBreak/>
              <w:t>Opis znaczenia kryterium</w:t>
            </w:r>
          </w:p>
          <w:p w14:paraId="1717BECD" w14:textId="77777777" w:rsidR="00AB5AA7" w:rsidRPr="005538B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5538B3">
              <w:rPr>
                <w:rFonts w:ascii="Myriad Pro" w:hAnsi="Myriad Pro" w:cs="Arial"/>
              </w:rPr>
              <w:t>Spełnienie kryterium jest konieczne do przyznania dofinansowania.</w:t>
            </w:r>
          </w:p>
          <w:p w14:paraId="04FF7519" w14:textId="77777777" w:rsidR="00AB5AA7" w:rsidRPr="005538B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5538B3">
              <w:rPr>
                <w:rFonts w:ascii="Myriad Pro" w:hAnsi="Myriad Pro" w:cs="Arial"/>
              </w:rPr>
              <w:t>Projekty niespełniające kryterium są odrzucane.</w:t>
            </w:r>
          </w:p>
          <w:p w14:paraId="573C0384" w14:textId="77777777" w:rsidR="00AB5AA7" w:rsidRPr="005538B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  <w:r w:rsidRPr="005538B3">
              <w:rPr>
                <w:rFonts w:ascii="Myriad Pro" w:hAnsi="Myriad Pro" w:cs="Arial"/>
              </w:rPr>
              <w:t xml:space="preserve">Ocena spełniania kryterium polega na przypisaniu wartości logicznych „tak”, „nie”, „nie dotyczy”. </w:t>
            </w:r>
          </w:p>
          <w:p w14:paraId="345FCB13" w14:textId="77777777" w:rsidR="00AB5AA7" w:rsidRPr="005538B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</w:p>
          <w:p w14:paraId="59FE75DC" w14:textId="422E6A8F" w:rsidR="00AB5AA7" w:rsidRPr="00D61533" w:rsidRDefault="00AB5AA7" w:rsidP="00AB5AA7">
            <w:pPr>
              <w:spacing w:line="360" w:lineRule="auto"/>
              <w:rPr>
                <w:rFonts w:ascii="Myriad Pro" w:hAnsi="Myriad Pro" w:cs="Arial"/>
              </w:rPr>
            </w:pPr>
          </w:p>
        </w:tc>
      </w:tr>
    </w:tbl>
    <w:p w14:paraId="1C6FBDBE" w14:textId="77777777" w:rsidR="00833FD7" w:rsidRPr="00736686" w:rsidRDefault="00833FD7" w:rsidP="00736686"/>
    <w:p w14:paraId="4C20E21C" w14:textId="66ED7AC2" w:rsidR="00967A14" w:rsidRPr="003509F8" w:rsidRDefault="003509F8" w:rsidP="003509F8">
      <w:pPr>
        <w:pStyle w:val="Legenda"/>
        <w:keepNext/>
        <w:rPr>
          <w:rFonts w:ascii="Myriad Pro" w:hAnsi="Myriad Pro"/>
          <w:b/>
          <w:i w:val="0"/>
          <w:color w:val="auto"/>
          <w:sz w:val="22"/>
        </w:rPr>
      </w:pPr>
      <w:bookmarkStart w:id="7" w:name="_Toc192578374"/>
      <w:r w:rsidRPr="003509F8">
        <w:rPr>
          <w:rFonts w:ascii="Myriad Pro" w:hAnsi="Myriad Pro"/>
          <w:b/>
          <w:i w:val="0"/>
          <w:color w:val="auto"/>
          <w:sz w:val="22"/>
        </w:rPr>
        <w:t xml:space="preserve">Tabela </w:t>
      </w:r>
      <w:r w:rsidRPr="003509F8">
        <w:rPr>
          <w:rFonts w:ascii="Myriad Pro" w:hAnsi="Myriad Pro"/>
          <w:b/>
          <w:iCs w:val="0"/>
        </w:rPr>
        <w:fldChar w:fldCharType="begin"/>
      </w:r>
      <w:r w:rsidRPr="003509F8">
        <w:rPr>
          <w:rFonts w:ascii="Myriad Pro" w:hAnsi="Myriad Pro"/>
          <w:b/>
          <w:i w:val="0"/>
          <w:color w:val="auto"/>
          <w:sz w:val="22"/>
        </w:rPr>
        <w:instrText xml:space="preserve"> SEQ Tabela \* ARABIC </w:instrText>
      </w:r>
      <w:r w:rsidRPr="003509F8">
        <w:rPr>
          <w:rFonts w:ascii="Myriad Pro" w:hAnsi="Myriad Pro"/>
          <w:b/>
          <w:iCs w:val="0"/>
        </w:rPr>
        <w:fldChar w:fldCharType="separate"/>
      </w:r>
      <w:r w:rsidR="00FF7C5C">
        <w:rPr>
          <w:rFonts w:ascii="Myriad Pro" w:hAnsi="Myriad Pro"/>
          <w:b/>
          <w:i w:val="0"/>
          <w:noProof/>
          <w:color w:val="auto"/>
          <w:sz w:val="22"/>
        </w:rPr>
        <w:t>2</w:t>
      </w:r>
      <w:r w:rsidRPr="003509F8">
        <w:rPr>
          <w:rFonts w:ascii="Myriad Pro" w:hAnsi="Myriad Pro"/>
          <w:b/>
          <w:iCs w:val="0"/>
        </w:rPr>
        <w:fldChar w:fldCharType="end"/>
      </w:r>
      <w:r w:rsidRPr="003509F8">
        <w:rPr>
          <w:rFonts w:ascii="Myriad Pro" w:hAnsi="Myriad Pro"/>
          <w:b/>
          <w:i w:val="0"/>
          <w:color w:val="auto"/>
          <w:sz w:val="22"/>
        </w:rPr>
        <w:t xml:space="preserve"> Kryteria specyficzne jakościowe</w:t>
      </w:r>
      <w:bookmarkEnd w:id="7"/>
    </w:p>
    <w:tbl>
      <w:tblPr>
        <w:tblW w:w="145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3402"/>
        <w:gridCol w:w="5953"/>
        <w:gridCol w:w="3685"/>
      </w:tblGrid>
      <w:tr w:rsidR="00967A14" w:rsidRPr="00D61533" w14:paraId="2341CC4C" w14:textId="77777777" w:rsidTr="00967A14">
        <w:trPr>
          <w:jc w:val="center"/>
        </w:trPr>
        <w:tc>
          <w:tcPr>
            <w:tcW w:w="145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48F29C2" w14:textId="77777777" w:rsidR="00967A14" w:rsidRPr="006C2191" w:rsidRDefault="00967A14">
            <w:pPr>
              <w:spacing w:before="40" w:after="40" w:line="240" w:lineRule="auto"/>
              <w:jc w:val="center"/>
              <w:rPr>
                <w:rFonts w:ascii="Myriad Pro" w:hAnsi="Myriad Pro" w:cs="Arial"/>
                <w:b/>
              </w:rPr>
            </w:pPr>
            <w:r w:rsidRPr="006C2191">
              <w:rPr>
                <w:rFonts w:ascii="Myriad Pro" w:eastAsia="MyriadPro-Regular" w:hAnsi="Myriad Pro" w:cs="Arial"/>
                <w:b/>
              </w:rPr>
              <w:t>Kryteria specyficzne jakościowe</w:t>
            </w:r>
          </w:p>
        </w:tc>
      </w:tr>
      <w:tr w:rsidR="00967A14" w:rsidRPr="00D61533" w14:paraId="51973AAE" w14:textId="77777777" w:rsidTr="00ED3E40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AC4" w14:textId="39F03CE8" w:rsidR="009467CB" w:rsidRDefault="009467CB" w:rsidP="00ED3E40">
            <w:pPr>
              <w:autoSpaceDE w:val="0"/>
              <w:autoSpaceDN w:val="0"/>
              <w:spacing w:after="0" w:line="240" w:lineRule="auto"/>
              <w:jc w:val="center"/>
              <w:rPr>
                <w:rFonts w:ascii="Myriad Pro" w:hAnsi="Myriad Pro" w:cs="Arial"/>
                <w:b/>
              </w:rPr>
            </w:pPr>
            <w:r w:rsidRPr="0027237F">
              <w:rPr>
                <w:rFonts w:ascii="Myriad Pro" w:hAnsi="Myriad Pro" w:cs="Arial"/>
              </w:rPr>
              <w:t>Kolumna pierwsza</w:t>
            </w:r>
          </w:p>
          <w:p w14:paraId="000BFBCD" w14:textId="78F04554" w:rsidR="00967A14" w:rsidRPr="006C2191" w:rsidRDefault="009467CB" w:rsidP="00ED3E40">
            <w:pPr>
              <w:autoSpaceDE w:val="0"/>
              <w:autoSpaceDN w:val="0"/>
              <w:spacing w:after="0" w:line="240" w:lineRule="auto"/>
              <w:jc w:val="center"/>
              <w:rPr>
                <w:rFonts w:ascii="Myriad Pro" w:eastAsia="MyriadPro-Regular" w:hAnsi="Myriad Pro" w:cs="Arial"/>
              </w:rPr>
            </w:pPr>
            <w:r w:rsidRPr="0027237F">
              <w:rPr>
                <w:rFonts w:ascii="Myriad Pro" w:hAnsi="Myriad Pro" w:cs="Arial"/>
                <w:b/>
              </w:rPr>
              <w:t>Numer kryterium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79C98" w14:textId="77777777" w:rsidR="009467CB" w:rsidRPr="00D61533" w:rsidRDefault="009467CB" w:rsidP="006C2191">
            <w:pPr>
              <w:spacing w:after="0" w:line="360" w:lineRule="auto"/>
              <w:jc w:val="center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Kolumna druga</w:t>
            </w:r>
          </w:p>
          <w:p w14:paraId="12CF6B1C" w14:textId="77777777" w:rsidR="00967A14" w:rsidRPr="006C2191" w:rsidRDefault="009467CB" w:rsidP="00810724">
            <w:pPr>
              <w:autoSpaceDE w:val="0"/>
              <w:autoSpaceDN w:val="0"/>
              <w:spacing w:after="0" w:line="240" w:lineRule="auto"/>
              <w:jc w:val="center"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hAnsi="Myriad Pro" w:cs="Arial"/>
                <w:b/>
              </w:rPr>
              <w:t>Nazwa kryterium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CC3E6" w14:textId="77777777" w:rsidR="009467CB" w:rsidRPr="00D61533" w:rsidRDefault="009467CB" w:rsidP="006C2191">
            <w:pPr>
              <w:spacing w:after="0" w:line="360" w:lineRule="auto"/>
              <w:jc w:val="center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Kolumna trzecia</w:t>
            </w:r>
          </w:p>
          <w:p w14:paraId="2E042745" w14:textId="77777777" w:rsidR="00967A14" w:rsidRPr="006C2191" w:rsidRDefault="009467CB" w:rsidP="00810724">
            <w:pPr>
              <w:autoSpaceDE w:val="0"/>
              <w:autoSpaceDN w:val="0"/>
              <w:spacing w:after="0" w:line="240" w:lineRule="auto"/>
              <w:jc w:val="center"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hAnsi="Myriad Pro" w:cs="Arial"/>
                <w:b/>
              </w:rPr>
              <w:t>Definicja oraz zasady oceny kryterium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35E4D" w14:textId="77777777" w:rsidR="009467CB" w:rsidRPr="00D61533" w:rsidRDefault="009467CB" w:rsidP="006C2191">
            <w:pPr>
              <w:spacing w:after="0" w:line="360" w:lineRule="auto"/>
              <w:jc w:val="center"/>
              <w:rPr>
                <w:rFonts w:ascii="Myriad Pro" w:hAnsi="Myriad Pro" w:cs="Arial"/>
              </w:rPr>
            </w:pPr>
            <w:r w:rsidRPr="00D61533">
              <w:rPr>
                <w:rFonts w:ascii="Myriad Pro" w:hAnsi="Myriad Pro" w:cs="Arial"/>
              </w:rPr>
              <w:t>Kolumna czwarta</w:t>
            </w:r>
          </w:p>
          <w:p w14:paraId="2F25A0D1" w14:textId="77777777" w:rsidR="00967A14" w:rsidRPr="006C2191" w:rsidRDefault="009467CB" w:rsidP="00810724">
            <w:pPr>
              <w:autoSpaceDE w:val="0"/>
              <w:autoSpaceDN w:val="0"/>
              <w:spacing w:after="0" w:line="240" w:lineRule="auto"/>
              <w:jc w:val="center"/>
              <w:rPr>
                <w:rFonts w:ascii="Myriad Pro" w:eastAsia="MyriadPro-Regular" w:hAnsi="Myriad Pro" w:cs="Arial"/>
              </w:rPr>
            </w:pPr>
            <w:r w:rsidRPr="00D61533">
              <w:rPr>
                <w:rFonts w:ascii="Myriad Pro" w:hAnsi="Myriad Pro" w:cs="Arial"/>
                <w:b/>
              </w:rPr>
              <w:t>Opis znaczenia kryterium</w:t>
            </w:r>
          </w:p>
        </w:tc>
      </w:tr>
      <w:tr w:rsidR="0052730D" w:rsidRPr="00D61533" w14:paraId="4CEC75BE" w14:textId="77777777" w:rsidTr="00ED3E40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30D5D" w14:textId="223BA0D7" w:rsidR="0052730D" w:rsidRPr="00E07230" w:rsidRDefault="00810724" w:rsidP="00764347">
            <w:pPr>
              <w:autoSpaceDE w:val="0"/>
              <w:autoSpaceDN w:val="0"/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E07230">
              <w:rPr>
                <w:rFonts w:ascii="Myriad Pro" w:eastAsia="MyriadPro-Regular" w:hAnsi="Myriad Pro" w:cs="Arial"/>
                <w:b/>
              </w:rPr>
              <w:t xml:space="preserve">Numer kryterium </w:t>
            </w:r>
            <w:r w:rsidR="00125B59">
              <w:rPr>
                <w:rFonts w:ascii="Myriad Pro" w:eastAsia="MyriadPro-Regular" w:hAnsi="Myriad Pro" w:cs="Arial"/>
                <w:b/>
              </w:rPr>
              <w:br/>
            </w:r>
            <w:r w:rsidR="0052730D" w:rsidRPr="00E07230">
              <w:rPr>
                <w:rFonts w:ascii="Myriad Pro" w:eastAsia="MyriadPro-Regular" w:hAnsi="Myriad Pro" w:cs="Arial"/>
              </w:rPr>
              <w:t>1.</w:t>
            </w:r>
          </w:p>
        </w:tc>
        <w:tc>
          <w:tcPr>
            <w:tcW w:w="3402" w:type="dxa"/>
          </w:tcPr>
          <w:p w14:paraId="3D146EB2" w14:textId="505D6D91" w:rsidR="00810724" w:rsidRPr="00E07230" w:rsidRDefault="00810724" w:rsidP="00833FD7">
            <w:pPr>
              <w:spacing w:after="0" w:line="360" w:lineRule="auto"/>
              <w:rPr>
                <w:rFonts w:ascii="Myriad Pro" w:hAnsi="Myriad Pro" w:cs="Arial"/>
                <w:b/>
              </w:rPr>
            </w:pPr>
            <w:r w:rsidRPr="00E07230">
              <w:rPr>
                <w:rFonts w:ascii="Myriad Pro" w:hAnsi="Myriad Pro" w:cs="Arial"/>
                <w:b/>
              </w:rPr>
              <w:t>Nazwa kryterium</w:t>
            </w:r>
          </w:p>
          <w:p w14:paraId="53E76832" w14:textId="77777777" w:rsidR="0052730D" w:rsidRPr="00E07230" w:rsidRDefault="0052730D" w:rsidP="00833FD7">
            <w:pPr>
              <w:autoSpaceDE w:val="0"/>
              <w:autoSpaceDN w:val="0"/>
              <w:adjustRightInd w:val="0"/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E07230">
              <w:rPr>
                <w:rFonts w:ascii="Myriad Pro" w:eastAsia="MyriadPro-Regular" w:hAnsi="Myriad Pro" w:cs="Arial"/>
              </w:rPr>
              <w:t>Doświadczenie w realizacji przedsięwzięć o podobnym charakterze</w:t>
            </w:r>
          </w:p>
        </w:tc>
        <w:tc>
          <w:tcPr>
            <w:tcW w:w="5953" w:type="dxa"/>
          </w:tcPr>
          <w:p w14:paraId="6F953594" w14:textId="2B4132FC" w:rsidR="00810724" w:rsidRPr="00E07230" w:rsidRDefault="00810724" w:rsidP="00833FD7">
            <w:pPr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E07230">
              <w:rPr>
                <w:rFonts w:ascii="Myriad Pro" w:eastAsia="MyriadPro-Regular" w:hAnsi="Myriad Pro" w:cs="Arial"/>
                <w:b/>
              </w:rPr>
              <w:t>Definicja kryterium</w:t>
            </w:r>
          </w:p>
          <w:p w14:paraId="4A3572CA" w14:textId="5F5FAF93" w:rsidR="0052730D" w:rsidRPr="00E07230" w:rsidRDefault="0052730D" w:rsidP="00833FD7">
            <w:p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E07230">
              <w:rPr>
                <w:rFonts w:ascii="Myriad Pro" w:eastAsia="MyriadPro-Regular" w:hAnsi="Myriad Pro" w:cs="Arial"/>
              </w:rPr>
              <w:t xml:space="preserve">Wnioskodawca </w:t>
            </w:r>
            <w:r w:rsidR="001D0AF9" w:rsidRPr="00E07230">
              <w:rPr>
                <w:rFonts w:ascii="Myriad Pro" w:eastAsia="MyriadPro-Regular" w:hAnsi="Myriad Pro" w:cs="Arial"/>
              </w:rPr>
              <w:t xml:space="preserve">posiada </w:t>
            </w:r>
            <w:r w:rsidRPr="00E07230">
              <w:rPr>
                <w:rFonts w:ascii="Myriad Pro" w:eastAsia="MyriadPro-Regular" w:hAnsi="Myriad Pro" w:cs="Arial"/>
              </w:rPr>
              <w:t>doświadczenie</w:t>
            </w:r>
            <w:r w:rsidR="001D0AF9" w:rsidRPr="00E07230">
              <w:rPr>
                <w:rFonts w:ascii="Myriad Pro" w:eastAsia="MyriadPro-Regular" w:hAnsi="Myriad Pro" w:cs="Arial"/>
              </w:rPr>
              <w:t xml:space="preserve"> </w:t>
            </w:r>
            <w:r w:rsidRPr="00E07230">
              <w:rPr>
                <w:rFonts w:ascii="Myriad Pro" w:eastAsia="MyriadPro-Regular" w:hAnsi="Myriad Pro" w:cs="Arial"/>
              </w:rPr>
              <w:t xml:space="preserve">w realizacji przedsięwzięć </w:t>
            </w:r>
            <w:r w:rsidR="009547C8" w:rsidRPr="00E07230">
              <w:rPr>
                <w:rFonts w:ascii="Myriad Pro" w:eastAsia="MyriadPro-Regular" w:hAnsi="Myriad Pro" w:cs="Arial"/>
              </w:rPr>
              <w:t>finansowanych ze środków EFS</w:t>
            </w:r>
            <w:r w:rsidR="00852F5B" w:rsidRPr="00E07230">
              <w:rPr>
                <w:rFonts w:ascii="Myriad Pro" w:eastAsia="MyriadPro-Regular" w:hAnsi="Myriad Pro" w:cs="Arial"/>
              </w:rPr>
              <w:t xml:space="preserve"> </w:t>
            </w:r>
            <w:r w:rsidRPr="00E07230">
              <w:rPr>
                <w:rFonts w:ascii="Myriad Pro" w:eastAsia="MyriadPro-Regular" w:hAnsi="Myriad Pro" w:cs="Arial"/>
              </w:rPr>
              <w:t xml:space="preserve">na terenie województwa zachodniopomorskiego w </w:t>
            </w:r>
            <w:r w:rsidR="007B4F15" w:rsidRPr="00E07230">
              <w:rPr>
                <w:rFonts w:ascii="Myriad Pro" w:eastAsia="MyriadPro-Regular" w:hAnsi="Myriad Pro" w:cs="Arial"/>
              </w:rPr>
              <w:t xml:space="preserve">zakresie </w:t>
            </w:r>
            <w:r w:rsidR="00705914" w:rsidRPr="00E07230">
              <w:rPr>
                <w:rFonts w:ascii="Myriad Pro" w:eastAsia="MyriadPro-Regular" w:hAnsi="Myriad Pro" w:cs="Arial"/>
              </w:rPr>
              <w:t>prewencji chorób sercowo-naczyniowych u pacjentów onkologicznych</w:t>
            </w:r>
            <w:r w:rsidR="00852F5B" w:rsidRPr="00E07230">
              <w:rPr>
                <w:rFonts w:ascii="Myriad Pro" w:eastAsia="MyriadPro-Regular" w:hAnsi="Myriad Pro" w:cs="Arial"/>
              </w:rPr>
              <w:t xml:space="preserve"> w</w:t>
            </w:r>
            <w:r w:rsidRPr="00E07230">
              <w:rPr>
                <w:rFonts w:ascii="Myriad Pro" w:eastAsia="MyriadPro-Regular" w:hAnsi="Myriad Pro" w:cs="Arial"/>
              </w:rPr>
              <w:t xml:space="preserve"> </w:t>
            </w:r>
            <w:r w:rsidR="00852F5B" w:rsidRPr="00E07230">
              <w:rPr>
                <w:rFonts w:ascii="Myriad Pro" w:eastAsia="MyriadPro-Regular" w:hAnsi="Myriad Pro" w:cs="Arial"/>
              </w:rPr>
              <w:t>o</w:t>
            </w:r>
            <w:r w:rsidRPr="00E07230">
              <w:rPr>
                <w:rFonts w:ascii="Myriad Pro" w:eastAsia="MyriadPro-Regular" w:hAnsi="Myriad Pro" w:cs="Arial"/>
              </w:rPr>
              <w:t>kres</w:t>
            </w:r>
            <w:r w:rsidR="00852F5B" w:rsidRPr="00E07230">
              <w:rPr>
                <w:rFonts w:ascii="Myriad Pro" w:eastAsia="MyriadPro-Regular" w:hAnsi="Myriad Pro" w:cs="Arial"/>
              </w:rPr>
              <w:t>ie</w:t>
            </w:r>
            <w:r w:rsidRPr="00E07230">
              <w:rPr>
                <w:rFonts w:ascii="Myriad Pro" w:eastAsia="MyriadPro-Regular" w:hAnsi="Myriad Pro" w:cs="Arial"/>
              </w:rPr>
              <w:t xml:space="preserve"> 3 lat liczony</w:t>
            </w:r>
            <w:r w:rsidR="00852F5B" w:rsidRPr="00E07230">
              <w:rPr>
                <w:rFonts w:ascii="Myriad Pro" w:eastAsia="MyriadPro-Regular" w:hAnsi="Myriad Pro" w:cs="Arial"/>
              </w:rPr>
              <w:t>ch</w:t>
            </w:r>
            <w:r w:rsidRPr="00E07230">
              <w:rPr>
                <w:rFonts w:ascii="Myriad Pro" w:eastAsia="MyriadPro-Regular" w:hAnsi="Myriad Pro" w:cs="Arial"/>
              </w:rPr>
              <w:t xml:space="preserve"> wstecz od dnia złożenia wniosku o dofinansowanie</w:t>
            </w:r>
            <w:r w:rsidR="00810724" w:rsidRPr="00E07230">
              <w:rPr>
                <w:rFonts w:ascii="Myriad Pro" w:eastAsia="MyriadPro-Regular" w:hAnsi="Myriad Pro" w:cs="Arial"/>
              </w:rPr>
              <w:t>.</w:t>
            </w:r>
          </w:p>
          <w:p w14:paraId="7F818B51" w14:textId="7F4DC92E" w:rsidR="00224B6C" w:rsidRPr="00E07230" w:rsidRDefault="00224B6C" w:rsidP="00833FD7">
            <w:pPr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E07230">
              <w:rPr>
                <w:rFonts w:ascii="Myriad Pro" w:eastAsia="MyriadPro-Regular" w:hAnsi="Myriad Pro" w:cs="Arial"/>
                <w:b/>
              </w:rPr>
              <w:t>Zasady oceny</w:t>
            </w:r>
          </w:p>
          <w:p w14:paraId="27CA9DC2" w14:textId="77777777" w:rsidR="0052730D" w:rsidRPr="00E07230" w:rsidRDefault="0052730D" w:rsidP="00833FD7">
            <w:pPr>
              <w:spacing w:after="0" w:line="360" w:lineRule="auto"/>
              <w:rPr>
                <w:rFonts w:ascii="Myriad Pro" w:hAnsi="Myriad Pro" w:cs="Arial"/>
              </w:rPr>
            </w:pPr>
            <w:r w:rsidRPr="00E07230">
              <w:rPr>
                <w:rFonts w:ascii="Myriad Pro" w:eastAsia="MyriadPro-Regular" w:hAnsi="Myriad Pro" w:cs="Arial"/>
              </w:rPr>
              <w:t xml:space="preserve">Kryterium </w:t>
            </w:r>
            <w:r w:rsidR="00810724" w:rsidRPr="00E07230">
              <w:rPr>
                <w:rFonts w:ascii="Myriad Pro" w:eastAsia="MyriadPro-Regular" w:hAnsi="Myriad Pro" w:cs="Arial"/>
              </w:rPr>
              <w:t>zostanie</w:t>
            </w:r>
            <w:r w:rsidRPr="00E07230">
              <w:rPr>
                <w:rFonts w:ascii="Myriad Pro" w:eastAsia="MyriadPro-Regular" w:hAnsi="Myriad Pro" w:cs="Arial"/>
              </w:rPr>
              <w:t xml:space="preserve"> </w:t>
            </w:r>
            <w:r w:rsidR="00810724" w:rsidRPr="00E07230">
              <w:rPr>
                <w:rFonts w:ascii="Myriad Pro" w:eastAsia="MyriadPro-Regular" w:hAnsi="Myriad Pro" w:cs="Arial"/>
              </w:rPr>
              <w:t>z</w:t>
            </w:r>
            <w:r w:rsidRPr="00E07230">
              <w:rPr>
                <w:rFonts w:ascii="Myriad Pro" w:eastAsia="MyriadPro-Regular" w:hAnsi="Myriad Pro" w:cs="Arial"/>
              </w:rPr>
              <w:t>weryfikowane na podstawie treści wniosku o dofinansowanie projektu.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2F4B8" w14:textId="662BEF88" w:rsidR="00810724" w:rsidRPr="00E07230" w:rsidRDefault="00810724" w:rsidP="00833FD7">
            <w:pPr>
              <w:spacing w:after="0" w:line="360" w:lineRule="auto"/>
              <w:rPr>
                <w:rFonts w:ascii="Myriad Pro" w:hAnsi="Myriad Pro" w:cs="Arial"/>
                <w:b/>
              </w:rPr>
            </w:pPr>
            <w:r w:rsidRPr="00E07230">
              <w:rPr>
                <w:rFonts w:ascii="Myriad Pro" w:hAnsi="Myriad Pro" w:cs="Arial"/>
                <w:b/>
              </w:rPr>
              <w:t>Opis znaczenia kryterium</w:t>
            </w:r>
          </w:p>
          <w:p w14:paraId="2942F722" w14:textId="77777777" w:rsidR="00810724" w:rsidRPr="00E07230" w:rsidRDefault="00810724" w:rsidP="00833FD7">
            <w:pPr>
              <w:spacing w:after="0" w:line="360" w:lineRule="auto"/>
              <w:contextualSpacing/>
              <w:rPr>
                <w:rFonts w:ascii="Myriad Pro" w:hAnsi="Myriad Pro" w:cs="Arial"/>
              </w:rPr>
            </w:pPr>
            <w:r w:rsidRPr="00E07230">
              <w:rPr>
                <w:rFonts w:ascii="Myriad Pro" w:hAnsi="Myriad Pro" w:cs="Arial"/>
              </w:rPr>
              <w:t>Kryterium punktowe:</w:t>
            </w:r>
          </w:p>
          <w:p w14:paraId="090FA75A" w14:textId="77777777" w:rsidR="00810724" w:rsidRPr="00E07230" w:rsidRDefault="00810724" w:rsidP="00833FD7">
            <w:pPr>
              <w:pStyle w:val="Akapitzlist"/>
              <w:numPr>
                <w:ilvl w:val="0"/>
                <w:numId w:val="12"/>
              </w:numPr>
              <w:spacing w:after="0" w:line="360" w:lineRule="auto"/>
              <w:rPr>
                <w:rFonts w:ascii="Myriad Pro" w:hAnsi="Myriad Pro" w:cs="Arial"/>
              </w:rPr>
            </w:pPr>
            <w:r w:rsidRPr="00E07230">
              <w:rPr>
                <w:rFonts w:ascii="Myriad Pro" w:eastAsia="MyriadPro-Regular" w:hAnsi="Myriad Pro" w:cs="Arial"/>
              </w:rPr>
              <w:t>20 pkt - spełnia kryterium,</w:t>
            </w:r>
          </w:p>
          <w:p w14:paraId="3893CC90" w14:textId="77777777" w:rsidR="0052730D" w:rsidRPr="00E07230" w:rsidRDefault="00810724" w:rsidP="00833FD7">
            <w:pPr>
              <w:pStyle w:val="Akapitzlist"/>
              <w:numPr>
                <w:ilvl w:val="0"/>
                <w:numId w:val="12"/>
              </w:numPr>
              <w:spacing w:after="0" w:line="360" w:lineRule="auto"/>
              <w:rPr>
                <w:rFonts w:ascii="Myriad Pro" w:hAnsi="Myriad Pro" w:cs="Arial"/>
              </w:rPr>
            </w:pPr>
            <w:r w:rsidRPr="00E07230">
              <w:rPr>
                <w:rFonts w:ascii="Myriad Pro" w:eastAsia="MyriadPro-Regular" w:hAnsi="Myriad Pro" w:cs="Arial"/>
              </w:rPr>
              <w:t>0 pkt - nie spełnia kryterium.</w:t>
            </w:r>
          </w:p>
          <w:p w14:paraId="191B71E1" w14:textId="77777777" w:rsidR="0052730D" w:rsidRPr="00E07230" w:rsidRDefault="0052730D" w:rsidP="00833FD7">
            <w:p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E07230">
              <w:rPr>
                <w:rFonts w:ascii="Myriad Pro" w:eastAsia="MyriadPro-Regular" w:hAnsi="Myriad Pro" w:cs="Arial"/>
              </w:rPr>
              <w:t>Spełnienie kryterium nie  jest konieczne do przyznania dofinansowania.</w:t>
            </w:r>
          </w:p>
        </w:tc>
      </w:tr>
      <w:tr w:rsidR="0052730D" w:rsidRPr="00D61533" w14:paraId="6DE64E0B" w14:textId="77777777" w:rsidTr="00ED3E40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DCBEC" w14:textId="649626DA" w:rsidR="0052730D" w:rsidRPr="00E640FB" w:rsidRDefault="00810724" w:rsidP="00764347">
            <w:pPr>
              <w:autoSpaceDE w:val="0"/>
              <w:autoSpaceDN w:val="0"/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E640FB">
              <w:rPr>
                <w:rFonts w:ascii="Myriad Pro" w:eastAsia="MyriadPro-Regular" w:hAnsi="Myriad Pro" w:cs="Arial"/>
                <w:b/>
              </w:rPr>
              <w:t xml:space="preserve">Numer kryterium </w:t>
            </w:r>
            <w:r w:rsidR="00125B59">
              <w:rPr>
                <w:rFonts w:ascii="Myriad Pro" w:eastAsia="MyriadPro-Regular" w:hAnsi="Myriad Pro" w:cs="Arial"/>
                <w:b/>
              </w:rPr>
              <w:br/>
            </w:r>
            <w:r w:rsidR="0052730D" w:rsidRPr="00E640FB">
              <w:rPr>
                <w:rFonts w:ascii="Myriad Pro" w:eastAsia="MyriadPro-Regular" w:hAnsi="Myriad Pro" w:cs="Arial"/>
              </w:rPr>
              <w:t>2.</w:t>
            </w:r>
          </w:p>
        </w:tc>
        <w:tc>
          <w:tcPr>
            <w:tcW w:w="3402" w:type="dxa"/>
          </w:tcPr>
          <w:p w14:paraId="5D34E4AA" w14:textId="3E911E21" w:rsidR="00810724" w:rsidRPr="00E640FB" w:rsidRDefault="00810724" w:rsidP="00764347">
            <w:pPr>
              <w:autoSpaceDE w:val="0"/>
              <w:autoSpaceDN w:val="0"/>
              <w:adjustRightInd w:val="0"/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E640FB">
              <w:rPr>
                <w:rFonts w:ascii="Myriad Pro" w:eastAsia="MyriadPro-Regular" w:hAnsi="Myriad Pro" w:cs="Arial"/>
                <w:b/>
              </w:rPr>
              <w:t>Nazwa kryterium</w:t>
            </w:r>
          </w:p>
          <w:p w14:paraId="513535FB" w14:textId="3B8DF029" w:rsidR="0052730D" w:rsidRPr="00E640FB" w:rsidRDefault="00F040C8" w:rsidP="00764347">
            <w:pPr>
              <w:autoSpaceDE w:val="0"/>
              <w:autoSpaceDN w:val="0"/>
              <w:adjustRightInd w:val="0"/>
              <w:spacing w:after="0"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>Realizacja wsparcia w godzinach niestandardowych</w:t>
            </w:r>
            <w:r w:rsidR="00A45C63">
              <w:rPr>
                <w:rFonts w:ascii="Myriad Pro" w:eastAsia="MyriadPro-Regular" w:hAnsi="Myriad Pro" w:cs="Arial"/>
              </w:rPr>
              <w:t xml:space="preserve"> </w:t>
            </w:r>
          </w:p>
        </w:tc>
        <w:tc>
          <w:tcPr>
            <w:tcW w:w="5953" w:type="dxa"/>
          </w:tcPr>
          <w:p w14:paraId="0164D16D" w14:textId="4F4325D1" w:rsidR="00810724" w:rsidRPr="00E640FB" w:rsidRDefault="00810724" w:rsidP="00764347">
            <w:pPr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E640FB">
              <w:rPr>
                <w:rFonts w:ascii="Myriad Pro" w:eastAsia="MyriadPro-Regular" w:hAnsi="Myriad Pro" w:cs="Arial"/>
                <w:b/>
              </w:rPr>
              <w:t>Definicja kryterium</w:t>
            </w:r>
          </w:p>
          <w:p w14:paraId="13C30403" w14:textId="77777777" w:rsidR="0052730D" w:rsidRPr="00E640FB" w:rsidRDefault="0052730D" w:rsidP="00764347">
            <w:p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E640FB">
              <w:rPr>
                <w:rFonts w:ascii="Myriad Pro" w:eastAsia="MyriadPro-Regular" w:hAnsi="Myriad Pro" w:cs="Arial"/>
              </w:rPr>
              <w:t>W ramach projektu realizowane jest wsparcie również w godzinach popołudniowych (po godzinie 16:00) i wieczornych oraz w soboty.</w:t>
            </w:r>
            <w:r w:rsidRPr="00E640FB">
              <w:rPr>
                <w:rFonts w:ascii="Myriad Pro" w:eastAsia="MyriadPro-Regular" w:hAnsi="Myriad Pro" w:cs="Arial"/>
              </w:rPr>
              <w:tab/>
            </w:r>
          </w:p>
          <w:p w14:paraId="3B7DB085" w14:textId="5E0EA35B" w:rsidR="00224B6C" w:rsidRPr="00E640FB" w:rsidRDefault="00224B6C" w:rsidP="00224B6C">
            <w:pPr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E640FB">
              <w:rPr>
                <w:rFonts w:ascii="Myriad Pro" w:eastAsia="MyriadPro-Regular" w:hAnsi="Myriad Pro" w:cs="Arial"/>
                <w:b/>
              </w:rPr>
              <w:t>Zasady oceny</w:t>
            </w:r>
          </w:p>
          <w:p w14:paraId="260F63E0" w14:textId="469300FD" w:rsidR="00224B6C" w:rsidRPr="00E640FB" w:rsidRDefault="00224B6C" w:rsidP="00764347">
            <w:p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E640FB">
              <w:rPr>
                <w:rFonts w:ascii="Myriad Pro" w:eastAsia="MyriadPro-Regular" w:hAnsi="Myriad Pro" w:cs="Arial"/>
              </w:rPr>
              <w:t>Kryterium zostanie zweryfikowane na podstawie treści wniosku o dofinansowanie projektu.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741FF" w14:textId="729DD17E" w:rsidR="00810724" w:rsidRPr="00E640FB" w:rsidRDefault="00810724" w:rsidP="00764347">
            <w:pPr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E640FB">
              <w:rPr>
                <w:rFonts w:ascii="Myriad Pro" w:eastAsia="MyriadPro-Regular" w:hAnsi="Myriad Pro" w:cs="Arial"/>
                <w:b/>
              </w:rPr>
              <w:t>Opis znaczenia kryterium</w:t>
            </w:r>
          </w:p>
          <w:p w14:paraId="752BA142" w14:textId="77777777" w:rsidR="0052730D" w:rsidRPr="00E640FB" w:rsidRDefault="0052730D" w:rsidP="00764347">
            <w:p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E640FB">
              <w:rPr>
                <w:rFonts w:ascii="Myriad Pro" w:eastAsia="MyriadPro-Regular" w:hAnsi="Myriad Pro" w:cs="Arial"/>
              </w:rPr>
              <w:t xml:space="preserve">Kryterium punktowe: </w:t>
            </w:r>
          </w:p>
          <w:p w14:paraId="25D66813" w14:textId="77777777" w:rsidR="00810724" w:rsidRPr="00E640FB" w:rsidRDefault="00810724" w:rsidP="00810724">
            <w:pPr>
              <w:pStyle w:val="Akapitzlist"/>
              <w:numPr>
                <w:ilvl w:val="0"/>
                <w:numId w:val="13"/>
              </w:num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E640FB">
              <w:rPr>
                <w:rFonts w:ascii="Myriad Pro" w:eastAsia="MyriadPro-Regular" w:hAnsi="Myriad Pro" w:cs="Arial"/>
              </w:rPr>
              <w:t>10 pkt - spełnia kryterium</w:t>
            </w:r>
          </w:p>
          <w:p w14:paraId="2D636790" w14:textId="77777777" w:rsidR="00810724" w:rsidRPr="00E640FB" w:rsidRDefault="00810724" w:rsidP="008A304D">
            <w:pPr>
              <w:pStyle w:val="Akapitzlist"/>
              <w:numPr>
                <w:ilvl w:val="0"/>
                <w:numId w:val="13"/>
              </w:numPr>
              <w:spacing w:line="360" w:lineRule="auto"/>
              <w:rPr>
                <w:rFonts w:ascii="Myriad Pro" w:hAnsi="Myriad Pro" w:cs="Arial"/>
              </w:rPr>
            </w:pPr>
            <w:r w:rsidRPr="00E640FB">
              <w:rPr>
                <w:rFonts w:ascii="Myriad Pro" w:eastAsia="MyriadPro-Regular" w:hAnsi="Myriad Pro" w:cs="Arial"/>
              </w:rPr>
              <w:t>0 pkt - nie spełnia kryterium.</w:t>
            </w:r>
          </w:p>
          <w:p w14:paraId="5988BDCD" w14:textId="77777777" w:rsidR="0052730D" w:rsidRPr="00E640FB" w:rsidRDefault="0052730D" w:rsidP="00764347">
            <w:p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E640FB">
              <w:rPr>
                <w:rFonts w:ascii="Myriad Pro" w:eastAsia="MyriadPro-Regular" w:hAnsi="Myriad Pro" w:cs="Arial"/>
              </w:rPr>
              <w:lastRenderedPageBreak/>
              <w:t>Spełnienie kryterium nie  jest konieczne do przyznania dofinansowania.</w:t>
            </w:r>
          </w:p>
        </w:tc>
      </w:tr>
      <w:tr w:rsidR="002B45FA" w:rsidRPr="00D61533" w14:paraId="321B89BD" w14:textId="77777777" w:rsidTr="00ED3E40">
        <w:trPr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1CFCD" w14:textId="6F5D75B9" w:rsidR="002B45FA" w:rsidRPr="00FE069C" w:rsidRDefault="002B45FA" w:rsidP="00764347">
            <w:pPr>
              <w:autoSpaceDE w:val="0"/>
              <w:autoSpaceDN w:val="0"/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FE069C">
              <w:rPr>
                <w:rFonts w:ascii="Myriad Pro" w:eastAsia="MyriadPro-Regular" w:hAnsi="Myriad Pro" w:cs="Arial"/>
                <w:b/>
              </w:rPr>
              <w:lastRenderedPageBreak/>
              <w:t xml:space="preserve">Numer kryterium </w:t>
            </w:r>
            <w:r w:rsidR="00125B59">
              <w:rPr>
                <w:rFonts w:ascii="Myriad Pro" w:eastAsia="MyriadPro-Regular" w:hAnsi="Myriad Pro" w:cs="Arial"/>
                <w:b/>
              </w:rPr>
              <w:br/>
            </w:r>
            <w:r w:rsidRPr="00383A68">
              <w:rPr>
                <w:rFonts w:ascii="Myriad Pro" w:eastAsia="MyriadPro-Regular" w:hAnsi="Myriad Pro" w:cs="Arial"/>
              </w:rPr>
              <w:t>3.</w:t>
            </w:r>
          </w:p>
        </w:tc>
        <w:tc>
          <w:tcPr>
            <w:tcW w:w="3402" w:type="dxa"/>
          </w:tcPr>
          <w:p w14:paraId="494A2DA6" w14:textId="77777777" w:rsidR="002B45FA" w:rsidRPr="00383A68" w:rsidRDefault="002B45FA" w:rsidP="002B45FA">
            <w:pPr>
              <w:autoSpaceDE w:val="0"/>
              <w:autoSpaceDN w:val="0"/>
              <w:adjustRightInd w:val="0"/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Nazwa kryterium</w:t>
            </w:r>
          </w:p>
          <w:p w14:paraId="7FBDC0D0" w14:textId="3DC62175" w:rsidR="002B45FA" w:rsidRPr="00810724" w:rsidRDefault="002B45FA" w:rsidP="002B45FA">
            <w:pPr>
              <w:autoSpaceDE w:val="0"/>
              <w:autoSpaceDN w:val="0"/>
              <w:adjustRightInd w:val="0"/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2B45FA">
              <w:rPr>
                <w:rFonts w:ascii="Myriad Pro" w:eastAsia="MyriadPro-Regular" w:hAnsi="Myriad Pro" w:cs="Arial"/>
              </w:rPr>
              <w:t>Komplementarność</w:t>
            </w:r>
          </w:p>
        </w:tc>
        <w:tc>
          <w:tcPr>
            <w:tcW w:w="5953" w:type="dxa"/>
          </w:tcPr>
          <w:p w14:paraId="2FDB6A05" w14:textId="64C41E02" w:rsidR="002B45FA" w:rsidRPr="00383A68" w:rsidRDefault="002B45FA" w:rsidP="002B45FA">
            <w:pPr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Definicja kryterium</w:t>
            </w:r>
          </w:p>
          <w:p w14:paraId="0F7F009C" w14:textId="289560B6" w:rsidR="002B45FA" w:rsidRPr="002B45FA" w:rsidRDefault="002B45FA" w:rsidP="002B45FA">
            <w:p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2B45FA">
              <w:rPr>
                <w:rFonts w:ascii="Myriad Pro" w:eastAsia="MyriadPro-Regular" w:hAnsi="Myriad Pro" w:cs="Arial"/>
              </w:rPr>
              <w:t xml:space="preserve">Projekt zakłada komplementarność wsparcia poprzez związek z innym projektem zrealizowanym/realizowanym ze środków UE w tym </w:t>
            </w:r>
            <w:r w:rsidR="00BF665A">
              <w:rPr>
                <w:rFonts w:ascii="Myriad Pro" w:eastAsia="MyriadPro-Regular" w:hAnsi="Myriad Pro" w:cs="Arial"/>
              </w:rPr>
              <w:t xml:space="preserve">w </w:t>
            </w:r>
            <w:r w:rsidRPr="002B45FA">
              <w:rPr>
                <w:rFonts w:ascii="Myriad Pro" w:eastAsia="MyriadPro-Regular" w:hAnsi="Myriad Pro" w:cs="Arial"/>
              </w:rPr>
              <w:t>szczególności Krajowego Planu Odbudowy i Zwiększenia Odporności, że środków krajowych lub innych źródeł.</w:t>
            </w:r>
          </w:p>
          <w:p w14:paraId="1380C8B8" w14:textId="720D26CE" w:rsidR="00625C60" w:rsidRPr="00A15233" w:rsidRDefault="002B45FA" w:rsidP="00625C60">
            <w:pPr>
              <w:autoSpaceDE w:val="0"/>
              <w:autoSpaceDN w:val="0"/>
              <w:spacing w:line="360" w:lineRule="auto"/>
              <w:contextualSpacing/>
              <w:jc w:val="both"/>
              <w:rPr>
                <w:rStyle w:val="markedcontent"/>
                <w:rFonts w:ascii="Myriad Pro" w:hAnsi="Myriad Pro" w:cs="Arial"/>
              </w:rPr>
            </w:pPr>
            <w:r w:rsidRPr="002B45FA">
              <w:rPr>
                <w:rFonts w:ascii="Myriad Pro" w:eastAsia="MyriadPro-Regular" w:hAnsi="Myriad Pro" w:cs="Arial"/>
              </w:rPr>
              <w:t>Ocenie podlega związek</w:t>
            </w:r>
            <w:r w:rsidR="00FF7C5C">
              <w:rPr>
                <w:rFonts w:ascii="Myriad Pro" w:eastAsia="MyriadPro-Regular" w:hAnsi="Myriad Pro" w:cs="Arial"/>
              </w:rPr>
              <w:t xml:space="preserve"> </w:t>
            </w:r>
            <w:r w:rsidR="00625C60">
              <w:rPr>
                <w:rFonts w:ascii="Myriad Pro" w:eastAsia="MyriadPro-Regular" w:hAnsi="Myriad Pro" w:cs="Arial"/>
              </w:rPr>
              <w:t>(dopełnienie się)</w:t>
            </w:r>
            <w:r w:rsidRPr="002B45FA">
              <w:rPr>
                <w:rFonts w:ascii="Myriad Pro" w:eastAsia="MyriadPro-Regular" w:hAnsi="Myriad Pro" w:cs="Arial"/>
              </w:rPr>
              <w:t xml:space="preserve"> projektu z innymi projektami</w:t>
            </w:r>
            <w:r w:rsidR="00625C60">
              <w:rPr>
                <w:rFonts w:ascii="Myriad Pro" w:eastAsia="MyriadPro-Regular" w:hAnsi="Myriad Pro" w:cs="Arial"/>
              </w:rPr>
              <w:t xml:space="preserve"> prowadzącymi do realizacji określonego celu. </w:t>
            </w:r>
            <w:r w:rsidR="00625C60" w:rsidRPr="00A15233">
              <w:rPr>
                <w:rStyle w:val="markedcontent"/>
                <w:rFonts w:ascii="Myriad Pro" w:hAnsi="Myriad Pro" w:cs="Arial"/>
              </w:rPr>
              <w:t xml:space="preserve">Warunkiem koniecznym do uznania projektów jako komplementarnych jest ich uzupełniający się charakter i przyczynianie się do osiągnięcia dodatkowych korzyści, takich jak:  </w:t>
            </w:r>
          </w:p>
          <w:p w14:paraId="4EA0EB79" w14:textId="77777777" w:rsidR="00625C60" w:rsidRPr="00A15233" w:rsidRDefault="00625C60" w:rsidP="00625C60">
            <w:pPr>
              <w:autoSpaceDE w:val="0"/>
              <w:autoSpaceDN w:val="0"/>
              <w:spacing w:line="360" w:lineRule="auto"/>
              <w:contextualSpacing/>
              <w:jc w:val="both"/>
              <w:rPr>
                <w:rStyle w:val="markedcontent"/>
                <w:rFonts w:ascii="Myriad Pro" w:hAnsi="Myriad Pro" w:cs="Arial"/>
              </w:rPr>
            </w:pPr>
            <w:r w:rsidRPr="00A15233">
              <w:rPr>
                <w:rStyle w:val="markedcontent"/>
                <w:rFonts w:ascii="Myriad Pro" w:hAnsi="Myriad Pro" w:cs="Arial"/>
              </w:rPr>
              <w:t>- oszczędność środków,</w:t>
            </w:r>
          </w:p>
          <w:p w14:paraId="0E765661" w14:textId="77777777" w:rsidR="00625C60" w:rsidRPr="00A15233" w:rsidRDefault="00625C60" w:rsidP="00625C60">
            <w:pPr>
              <w:autoSpaceDE w:val="0"/>
              <w:autoSpaceDN w:val="0"/>
              <w:spacing w:line="360" w:lineRule="auto"/>
              <w:contextualSpacing/>
              <w:jc w:val="both"/>
              <w:rPr>
                <w:rStyle w:val="markedcontent"/>
                <w:rFonts w:ascii="Myriad Pro" w:hAnsi="Myriad Pro" w:cs="Arial"/>
              </w:rPr>
            </w:pPr>
            <w:r w:rsidRPr="00A15233">
              <w:rPr>
                <w:rStyle w:val="markedcontent"/>
                <w:rFonts w:ascii="Myriad Pro" w:hAnsi="Myriad Pro" w:cs="Arial"/>
              </w:rPr>
              <w:t>- oszczędność czasu (uzyskiwanie określonych rezultatów w krótszym okresie czasu),</w:t>
            </w:r>
          </w:p>
          <w:p w14:paraId="6CDC7D69" w14:textId="77777777" w:rsidR="00625C60" w:rsidRPr="00A15233" w:rsidRDefault="00625C60" w:rsidP="00625C60">
            <w:pPr>
              <w:autoSpaceDE w:val="0"/>
              <w:autoSpaceDN w:val="0"/>
              <w:spacing w:line="360" w:lineRule="auto"/>
              <w:contextualSpacing/>
              <w:jc w:val="both"/>
              <w:rPr>
                <w:rStyle w:val="markedcontent"/>
                <w:rFonts w:ascii="Myriad Pro" w:hAnsi="Myriad Pro" w:cs="Arial"/>
              </w:rPr>
            </w:pPr>
            <w:r w:rsidRPr="00A15233">
              <w:rPr>
                <w:rStyle w:val="markedcontent"/>
                <w:rFonts w:ascii="Myriad Pro" w:hAnsi="Myriad Pro" w:cs="Arial"/>
              </w:rPr>
              <w:t>- ułatwienie realizacji kolejnego (komplementarnego) przedsięwzięcia;</w:t>
            </w:r>
          </w:p>
          <w:p w14:paraId="61C40B7F" w14:textId="77777777" w:rsidR="00625C60" w:rsidRPr="00A15233" w:rsidRDefault="00625C60" w:rsidP="00625C60">
            <w:pPr>
              <w:autoSpaceDE w:val="0"/>
              <w:autoSpaceDN w:val="0"/>
              <w:spacing w:line="360" w:lineRule="auto"/>
              <w:contextualSpacing/>
              <w:jc w:val="both"/>
              <w:rPr>
                <w:rStyle w:val="markedcontent"/>
                <w:rFonts w:ascii="Myriad Pro" w:hAnsi="Myriad Pro" w:cs="Arial"/>
              </w:rPr>
            </w:pPr>
            <w:r w:rsidRPr="00A15233">
              <w:rPr>
                <w:rStyle w:val="markedcontent"/>
                <w:rFonts w:ascii="Myriad Pro" w:hAnsi="Myriad Pro" w:cs="Arial"/>
              </w:rPr>
              <w:t>- dodatkowe/ lepsze/ trwalsze produkty i rezultaty;</w:t>
            </w:r>
          </w:p>
          <w:p w14:paraId="38F9E5C6" w14:textId="77777777" w:rsidR="00625C60" w:rsidRPr="00A15233" w:rsidRDefault="00625C60" w:rsidP="00625C60">
            <w:pPr>
              <w:autoSpaceDE w:val="0"/>
              <w:autoSpaceDN w:val="0"/>
              <w:spacing w:line="360" w:lineRule="auto"/>
              <w:contextualSpacing/>
              <w:jc w:val="both"/>
              <w:rPr>
                <w:rStyle w:val="markedcontent"/>
                <w:rFonts w:ascii="Myriad Pro" w:hAnsi="Myriad Pro" w:cs="Arial"/>
              </w:rPr>
            </w:pPr>
            <w:r w:rsidRPr="00A15233">
              <w:rPr>
                <w:rStyle w:val="markedcontent"/>
                <w:rFonts w:ascii="Myriad Pro" w:hAnsi="Myriad Pro" w:cs="Arial"/>
              </w:rPr>
              <w:t>- wyższa użyteczność usług;</w:t>
            </w:r>
          </w:p>
          <w:p w14:paraId="761EECAE" w14:textId="02CC85A0" w:rsidR="002B45FA" w:rsidRPr="002B45FA" w:rsidRDefault="00625C60" w:rsidP="008B66BA">
            <w:p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A15233">
              <w:rPr>
                <w:rStyle w:val="markedcontent"/>
                <w:rFonts w:ascii="Myriad Pro" w:hAnsi="Myriad Pro" w:cs="Arial"/>
              </w:rPr>
              <w:lastRenderedPageBreak/>
              <w:t>- skuteczniejsze zaspokojenie</w:t>
            </w:r>
            <w:r w:rsidR="00712F0B">
              <w:rPr>
                <w:rStyle w:val="markedcontent"/>
                <w:rFonts w:ascii="Myriad Pro" w:hAnsi="Myriad Pro" w:cs="Arial"/>
              </w:rPr>
              <w:t xml:space="preserve"> potrzeb</w:t>
            </w:r>
            <w:r w:rsidR="00442186">
              <w:rPr>
                <w:rStyle w:val="markedcontent"/>
                <w:rFonts w:ascii="Myriad Pro" w:hAnsi="Myriad Pro" w:cs="Arial"/>
              </w:rPr>
              <w:t xml:space="preserve"> </w:t>
            </w:r>
            <w:r w:rsidR="00442186" w:rsidRPr="00442186">
              <w:rPr>
                <w:rStyle w:val="markedcontent"/>
                <w:rFonts w:ascii="Myriad Pro" w:hAnsi="Myriad Pro" w:cs="Arial"/>
              </w:rPr>
              <w:t>(rozwiązanie problemów/odpowiedź na wyzwania rozwojowe)</w:t>
            </w:r>
            <w:r>
              <w:rPr>
                <w:rStyle w:val="markedcontent"/>
                <w:rFonts w:ascii="Myriad Pro" w:hAnsi="Myriad Pro" w:cs="Arial"/>
              </w:rPr>
              <w:t>.</w:t>
            </w:r>
            <w:r w:rsidR="002B45FA" w:rsidRPr="00442186">
              <w:rPr>
                <w:rStyle w:val="markedcontent"/>
              </w:rPr>
              <w:t xml:space="preserve"> </w:t>
            </w:r>
          </w:p>
          <w:p w14:paraId="23C003A3" w14:textId="2AADF9C3" w:rsidR="002B45FA" w:rsidRPr="00383A68" w:rsidRDefault="002B45FA" w:rsidP="002B45FA">
            <w:pPr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t>Zasady oceny</w:t>
            </w:r>
          </w:p>
          <w:p w14:paraId="2D9AE77F" w14:textId="185844BB" w:rsidR="002B45FA" w:rsidRPr="00810724" w:rsidRDefault="002B45FA" w:rsidP="002B45FA">
            <w:p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2B45FA">
              <w:rPr>
                <w:rFonts w:ascii="Myriad Pro" w:eastAsia="MyriadPro-Regular" w:hAnsi="Myriad Pro" w:cs="Arial"/>
              </w:rPr>
              <w:t>Kryterium zostanie zweryfikowane na podstawie treści wniosku o dofinansowanie projektu.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1DF93" w14:textId="52C02331" w:rsidR="002B45FA" w:rsidRPr="00383A68" w:rsidRDefault="002B45FA" w:rsidP="002B45FA">
            <w:pPr>
              <w:spacing w:after="0" w:line="360" w:lineRule="auto"/>
              <w:rPr>
                <w:rFonts w:ascii="Myriad Pro" w:eastAsia="MyriadPro-Regular" w:hAnsi="Myriad Pro" w:cs="Arial"/>
                <w:b/>
              </w:rPr>
            </w:pPr>
            <w:r w:rsidRPr="00383A68">
              <w:rPr>
                <w:rFonts w:ascii="Myriad Pro" w:eastAsia="MyriadPro-Regular" w:hAnsi="Myriad Pro" w:cs="Arial"/>
                <w:b/>
              </w:rPr>
              <w:lastRenderedPageBreak/>
              <w:t>Opis znaczenia kryterium</w:t>
            </w:r>
          </w:p>
          <w:p w14:paraId="070AD2B6" w14:textId="77777777" w:rsidR="002B45FA" w:rsidRDefault="002B45FA" w:rsidP="002B45FA">
            <w:p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8A304D">
              <w:rPr>
                <w:rFonts w:ascii="Myriad Pro" w:eastAsia="MyriadPro-Regular" w:hAnsi="Myriad Pro" w:cs="Arial"/>
              </w:rPr>
              <w:t xml:space="preserve">Kryterium punktowe: </w:t>
            </w:r>
          </w:p>
          <w:p w14:paraId="45424E75" w14:textId="3096EE07" w:rsidR="002B45FA" w:rsidRDefault="002B45FA" w:rsidP="002B45FA">
            <w:pPr>
              <w:pStyle w:val="Akapitzlist"/>
              <w:numPr>
                <w:ilvl w:val="0"/>
                <w:numId w:val="13"/>
              </w:numPr>
              <w:spacing w:after="0" w:line="360" w:lineRule="auto"/>
              <w:rPr>
                <w:rFonts w:ascii="Myriad Pro" w:eastAsia="MyriadPro-Regular" w:hAnsi="Myriad Pro" w:cs="Arial"/>
              </w:rPr>
            </w:pPr>
            <w:r>
              <w:rPr>
                <w:rFonts w:ascii="Myriad Pro" w:eastAsia="MyriadPro-Regular" w:hAnsi="Myriad Pro" w:cs="Arial"/>
              </w:rPr>
              <w:t xml:space="preserve">5 </w:t>
            </w:r>
            <w:r w:rsidRPr="00FE069C">
              <w:rPr>
                <w:rFonts w:ascii="Myriad Pro" w:eastAsia="MyriadPro-Regular" w:hAnsi="Myriad Pro" w:cs="Arial"/>
              </w:rPr>
              <w:t>pkt - spełnia kryterium</w:t>
            </w:r>
          </w:p>
          <w:p w14:paraId="1BC8BD24" w14:textId="77777777" w:rsidR="002B45FA" w:rsidRPr="008A304D" w:rsidRDefault="002B45FA" w:rsidP="002B45FA">
            <w:pPr>
              <w:pStyle w:val="Akapitzlist"/>
              <w:numPr>
                <w:ilvl w:val="0"/>
                <w:numId w:val="13"/>
              </w:numPr>
              <w:spacing w:line="360" w:lineRule="auto"/>
              <w:rPr>
                <w:rFonts w:ascii="Myriad Pro" w:hAnsi="Myriad Pro" w:cs="Arial"/>
              </w:rPr>
            </w:pPr>
            <w:r w:rsidRPr="00FE069C">
              <w:rPr>
                <w:rFonts w:ascii="Myriad Pro" w:eastAsia="MyriadPro-Regular" w:hAnsi="Myriad Pro" w:cs="Arial"/>
              </w:rPr>
              <w:t>0 pkt - nie spełnia kryterium.</w:t>
            </w:r>
          </w:p>
          <w:p w14:paraId="2AAFB766" w14:textId="7F0CD15C" w:rsidR="002B45FA" w:rsidRPr="00810724" w:rsidRDefault="002B45FA" w:rsidP="002B45FA">
            <w:pPr>
              <w:spacing w:after="0" w:line="360" w:lineRule="auto"/>
              <w:rPr>
                <w:rFonts w:ascii="Myriad Pro" w:eastAsia="MyriadPro-Regular" w:hAnsi="Myriad Pro" w:cs="Arial"/>
              </w:rPr>
            </w:pPr>
            <w:r w:rsidRPr="008A304D">
              <w:rPr>
                <w:rFonts w:ascii="Myriad Pro" w:eastAsia="MyriadPro-Regular" w:hAnsi="Myriad Pro" w:cs="Arial"/>
              </w:rPr>
              <w:t>Spełnienie kryterium nie  jest konieczne do przyznania dofinansowania.</w:t>
            </w:r>
          </w:p>
        </w:tc>
      </w:tr>
    </w:tbl>
    <w:p w14:paraId="296E7E9F" w14:textId="77777777" w:rsidR="00FB4F10" w:rsidRPr="0027237F" w:rsidRDefault="00FB4F10" w:rsidP="00833FD7">
      <w:pPr>
        <w:spacing w:line="360" w:lineRule="auto"/>
        <w:rPr>
          <w:rFonts w:ascii="Myriad Pro" w:hAnsi="Myriad Pro"/>
        </w:rPr>
      </w:pPr>
      <w:bookmarkStart w:id="8" w:name="_Hlk135828191"/>
      <w:bookmarkEnd w:id="8"/>
    </w:p>
    <w:sectPr w:rsidR="00FB4F10" w:rsidRPr="0027237F" w:rsidSect="00B51D14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39318B7" w16cex:dateUtc="2024-10-25T10:43:00Z"/>
  <w16cex:commentExtensible w16cex:durableId="61C47D46" w16cex:dateUtc="2024-11-05T08:43:00Z"/>
  <w16cex:commentExtensible w16cex:durableId="397D90FC" w16cex:dateUtc="2024-10-25T11:1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095B7F" w14:textId="77777777" w:rsidR="00D725F0" w:rsidRDefault="00D725F0">
      <w:pPr>
        <w:spacing w:after="0" w:line="240" w:lineRule="auto"/>
      </w:pPr>
      <w:r>
        <w:separator/>
      </w:r>
    </w:p>
  </w:endnote>
  <w:endnote w:type="continuationSeparator" w:id="0">
    <w:p w14:paraId="7D3C4073" w14:textId="77777777" w:rsidR="00D725F0" w:rsidRDefault="00D72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MyriadPro-Regular">
    <w:altName w:val="Yu Gothic UI"/>
    <w:panose1 w:val="020B0503030403020204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9882674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829CD8" w14:textId="77777777" w:rsidR="00310254" w:rsidRDefault="008B514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D215F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D215F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2C7F0D2" w14:textId="77777777" w:rsidR="00310254" w:rsidRDefault="003102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EB1080" w14:textId="77777777" w:rsidR="00D725F0" w:rsidRDefault="00D725F0">
      <w:pPr>
        <w:spacing w:after="0" w:line="240" w:lineRule="auto"/>
      </w:pPr>
      <w:r>
        <w:separator/>
      </w:r>
    </w:p>
  </w:footnote>
  <w:footnote w:type="continuationSeparator" w:id="0">
    <w:p w14:paraId="72893317" w14:textId="77777777" w:rsidR="00D725F0" w:rsidRDefault="00D725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00D5AE" w14:textId="77777777" w:rsidR="00310254" w:rsidRDefault="008B5140" w:rsidP="00B37FA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657BB02" wp14:editId="6EADFAD0">
          <wp:extent cx="7123814" cy="518095"/>
          <wp:effectExtent l="0" t="0" r="1270" b="0"/>
          <wp:docPr id="1" name="Obraz 1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369" cy="56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123911" w14:textId="77777777" w:rsidR="00310254" w:rsidRDefault="00310254" w:rsidP="00205EA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F3F40"/>
    <w:multiLevelType w:val="hybridMultilevel"/>
    <w:tmpl w:val="895E548E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A020E93"/>
    <w:multiLevelType w:val="hybridMultilevel"/>
    <w:tmpl w:val="ED4E8682"/>
    <w:lvl w:ilvl="0" w:tplc="CBEA615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1043A"/>
    <w:multiLevelType w:val="hybridMultilevel"/>
    <w:tmpl w:val="10B42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E1590"/>
    <w:multiLevelType w:val="hybridMultilevel"/>
    <w:tmpl w:val="4FE8F204"/>
    <w:lvl w:ilvl="0" w:tplc="3FC02FD8">
      <w:start w:val="1"/>
      <w:numFmt w:val="bullet"/>
      <w:lvlText w:val="­"/>
      <w:lvlJc w:val="left"/>
      <w:pPr>
        <w:ind w:left="76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13A71953"/>
    <w:multiLevelType w:val="hybridMultilevel"/>
    <w:tmpl w:val="0FF0B0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926104"/>
    <w:multiLevelType w:val="hybridMultilevel"/>
    <w:tmpl w:val="41E8B19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00A633F"/>
    <w:multiLevelType w:val="hybridMultilevel"/>
    <w:tmpl w:val="6B46F0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E47C81"/>
    <w:multiLevelType w:val="hybridMultilevel"/>
    <w:tmpl w:val="330CD1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AA186E"/>
    <w:multiLevelType w:val="hybridMultilevel"/>
    <w:tmpl w:val="1BE0C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D26C4"/>
    <w:multiLevelType w:val="hybridMultilevel"/>
    <w:tmpl w:val="A61054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B52513"/>
    <w:multiLevelType w:val="hybridMultilevel"/>
    <w:tmpl w:val="94BEB274"/>
    <w:lvl w:ilvl="0" w:tplc="95D82AD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6148AC"/>
    <w:multiLevelType w:val="hybridMultilevel"/>
    <w:tmpl w:val="62A85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D815FC"/>
    <w:multiLevelType w:val="hybridMultilevel"/>
    <w:tmpl w:val="618E2002"/>
    <w:lvl w:ilvl="0" w:tplc="98988A6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512B6A"/>
    <w:multiLevelType w:val="hybridMultilevel"/>
    <w:tmpl w:val="21180F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F761A"/>
    <w:multiLevelType w:val="hybridMultilevel"/>
    <w:tmpl w:val="A61054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7E7EB3"/>
    <w:multiLevelType w:val="hybridMultilevel"/>
    <w:tmpl w:val="DCF0692C"/>
    <w:lvl w:ilvl="0" w:tplc="53C2D1B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9A1B02"/>
    <w:multiLevelType w:val="hybridMultilevel"/>
    <w:tmpl w:val="46D6CF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9634CB"/>
    <w:multiLevelType w:val="hybridMultilevel"/>
    <w:tmpl w:val="373E97A4"/>
    <w:lvl w:ilvl="0" w:tplc="AB7AD5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0A1914"/>
    <w:multiLevelType w:val="hybridMultilevel"/>
    <w:tmpl w:val="AF306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176235"/>
    <w:multiLevelType w:val="hybridMultilevel"/>
    <w:tmpl w:val="BB02A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E0569C"/>
    <w:multiLevelType w:val="hybridMultilevel"/>
    <w:tmpl w:val="330CD1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D67D75"/>
    <w:multiLevelType w:val="hybridMultilevel"/>
    <w:tmpl w:val="330CD1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19"/>
  </w:num>
  <w:num w:numId="4">
    <w:abstractNumId w:val="3"/>
  </w:num>
  <w:num w:numId="5">
    <w:abstractNumId w:val="16"/>
  </w:num>
  <w:num w:numId="6">
    <w:abstractNumId w:val="1"/>
  </w:num>
  <w:num w:numId="7">
    <w:abstractNumId w:val="8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14"/>
  </w:num>
  <w:num w:numId="11">
    <w:abstractNumId w:val="9"/>
  </w:num>
  <w:num w:numId="12">
    <w:abstractNumId w:val="5"/>
  </w:num>
  <w:num w:numId="13">
    <w:abstractNumId w:val="11"/>
  </w:num>
  <w:num w:numId="14">
    <w:abstractNumId w:val="4"/>
  </w:num>
  <w:num w:numId="15">
    <w:abstractNumId w:val="12"/>
  </w:num>
  <w:num w:numId="16">
    <w:abstractNumId w:val="18"/>
  </w:num>
  <w:num w:numId="17">
    <w:abstractNumId w:val="20"/>
  </w:num>
  <w:num w:numId="18">
    <w:abstractNumId w:val="21"/>
  </w:num>
  <w:num w:numId="19">
    <w:abstractNumId w:val="7"/>
  </w:num>
  <w:num w:numId="20">
    <w:abstractNumId w:val="10"/>
  </w:num>
  <w:num w:numId="21">
    <w:abstractNumId w:val="0"/>
  </w:num>
  <w:num w:numId="22">
    <w:abstractNumId w:val="2"/>
  </w:num>
  <w:num w:numId="23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ustyna Bykowska-Berest">
    <w15:presenceInfo w15:providerId="AD" w15:userId="S-1-5-21-3087080317-885096783-902502968-127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887"/>
    <w:rsid w:val="00000230"/>
    <w:rsid w:val="00011414"/>
    <w:rsid w:val="00020059"/>
    <w:rsid w:val="000314DA"/>
    <w:rsid w:val="000545B8"/>
    <w:rsid w:val="00061F0F"/>
    <w:rsid w:val="00066389"/>
    <w:rsid w:val="000704A4"/>
    <w:rsid w:val="00086090"/>
    <w:rsid w:val="00093931"/>
    <w:rsid w:val="000A30D7"/>
    <w:rsid w:val="000A7868"/>
    <w:rsid w:val="000B36C4"/>
    <w:rsid w:val="000B4E0A"/>
    <w:rsid w:val="000C0BE4"/>
    <w:rsid w:val="000C6563"/>
    <w:rsid w:val="000D1A82"/>
    <w:rsid w:val="000D215F"/>
    <w:rsid w:val="000D4E8C"/>
    <w:rsid w:val="000D5F26"/>
    <w:rsid w:val="000E2B96"/>
    <w:rsid w:val="000F0221"/>
    <w:rsid w:val="000F0F11"/>
    <w:rsid w:val="000F3235"/>
    <w:rsid w:val="000F34CE"/>
    <w:rsid w:val="000F634B"/>
    <w:rsid w:val="00100B07"/>
    <w:rsid w:val="001016DB"/>
    <w:rsid w:val="001154FD"/>
    <w:rsid w:val="00116B5A"/>
    <w:rsid w:val="00121B98"/>
    <w:rsid w:val="00122007"/>
    <w:rsid w:val="00125B59"/>
    <w:rsid w:val="0012691A"/>
    <w:rsid w:val="0013467C"/>
    <w:rsid w:val="00137CDB"/>
    <w:rsid w:val="00146A64"/>
    <w:rsid w:val="0015489E"/>
    <w:rsid w:val="0015507E"/>
    <w:rsid w:val="001649D6"/>
    <w:rsid w:val="001673EF"/>
    <w:rsid w:val="00174D6E"/>
    <w:rsid w:val="001A34BA"/>
    <w:rsid w:val="001B6004"/>
    <w:rsid w:val="001C5D59"/>
    <w:rsid w:val="001D0A61"/>
    <w:rsid w:val="001D0AF9"/>
    <w:rsid w:val="001E572E"/>
    <w:rsid w:val="001E6CC3"/>
    <w:rsid w:val="001F1EC1"/>
    <w:rsid w:val="001F471B"/>
    <w:rsid w:val="001F6A5D"/>
    <w:rsid w:val="00203910"/>
    <w:rsid w:val="00224B6C"/>
    <w:rsid w:val="00233109"/>
    <w:rsid w:val="00242565"/>
    <w:rsid w:val="00242CCB"/>
    <w:rsid w:val="00243F7F"/>
    <w:rsid w:val="00247AAD"/>
    <w:rsid w:val="00251516"/>
    <w:rsid w:val="0025638F"/>
    <w:rsid w:val="0026559A"/>
    <w:rsid w:val="00271AEF"/>
    <w:rsid w:val="002733A5"/>
    <w:rsid w:val="002A265A"/>
    <w:rsid w:val="002B45FA"/>
    <w:rsid w:val="002C08F3"/>
    <w:rsid w:val="002C3F2B"/>
    <w:rsid w:val="002C45A6"/>
    <w:rsid w:val="002C7263"/>
    <w:rsid w:val="002C75E8"/>
    <w:rsid w:val="002E1009"/>
    <w:rsid w:val="002F4AEF"/>
    <w:rsid w:val="003059B2"/>
    <w:rsid w:val="003100F2"/>
    <w:rsid w:val="00310254"/>
    <w:rsid w:val="003176C6"/>
    <w:rsid w:val="00324C0A"/>
    <w:rsid w:val="00336194"/>
    <w:rsid w:val="00337537"/>
    <w:rsid w:val="0034185F"/>
    <w:rsid w:val="0034262C"/>
    <w:rsid w:val="003509F8"/>
    <w:rsid w:val="003628A7"/>
    <w:rsid w:val="00372366"/>
    <w:rsid w:val="00377CAF"/>
    <w:rsid w:val="00383A68"/>
    <w:rsid w:val="00393E39"/>
    <w:rsid w:val="003A4A00"/>
    <w:rsid w:val="003F2A7B"/>
    <w:rsid w:val="00407570"/>
    <w:rsid w:val="00410848"/>
    <w:rsid w:val="00412E86"/>
    <w:rsid w:val="004204B9"/>
    <w:rsid w:val="004312EC"/>
    <w:rsid w:val="00432810"/>
    <w:rsid w:val="00434421"/>
    <w:rsid w:val="00434F3A"/>
    <w:rsid w:val="00442186"/>
    <w:rsid w:val="0045524B"/>
    <w:rsid w:val="00481F54"/>
    <w:rsid w:val="0048402B"/>
    <w:rsid w:val="004868A8"/>
    <w:rsid w:val="00491EAF"/>
    <w:rsid w:val="0049331B"/>
    <w:rsid w:val="004959BD"/>
    <w:rsid w:val="00496686"/>
    <w:rsid w:val="004A49A5"/>
    <w:rsid w:val="004C1A06"/>
    <w:rsid w:val="004E5408"/>
    <w:rsid w:val="004F28E6"/>
    <w:rsid w:val="00506215"/>
    <w:rsid w:val="00507D1A"/>
    <w:rsid w:val="00514FF0"/>
    <w:rsid w:val="00515776"/>
    <w:rsid w:val="0052730D"/>
    <w:rsid w:val="00533551"/>
    <w:rsid w:val="00536823"/>
    <w:rsid w:val="00542920"/>
    <w:rsid w:val="00543BE3"/>
    <w:rsid w:val="00544EDE"/>
    <w:rsid w:val="005451C7"/>
    <w:rsid w:val="0056267A"/>
    <w:rsid w:val="005648AD"/>
    <w:rsid w:val="00574026"/>
    <w:rsid w:val="00577030"/>
    <w:rsid w:val="005818D4"/>
    <w:rsid w:val="00593F18"/>
    <w:rsid w:val="00596606"/>
    <w:rsid w:val="005A092D"/>
    <w:rsid w:val="005A11E3"/>
    <w:rsid w:val="005A4D91"/>
    <w:rsid w:val="005B1027"/>
    <w:rsid w:val="005B3539"/>
    <w:rsid w:val="005E0DA2"/>
    <w:rsid w:val="005E4C60"/>
    <w:rsid w:val="005F033E"/>
    <w:rsid w:val="005F46D2"/>
    <w:rsid w:val="005F51C7"/>
    <w:rsid w:val="00603BF0"/>
    <w:rsid w:val="0061102F"/>
    <w:rsid w:val="00612D8D"/>
    <w:rsid w:val="0061469F"/>
    <w:rsid w:val="00614904"/>
    <w:rsid w:val="00625C60"/>
    <w:rsid w:val="00627DB5"/>
    <w:rsid w:val="006402FB"/>
    <w:rsid w:val="00642F3A"/>
    <w:rsid w:val="0066545F"/>
    <w:rsid w:val="006A48F4"/>
    <w:rsid w:val="006A72AB"/>
    <w:rsid w:val="006C2191"/>
    <w:rsid w:val="006F04B8"/>
    <w:rsid w:val="007055C0"/>
    <w:rsid w:val="00705914"/>
    <w:rsid w:val="00712480"/>
    <w:rsid w:val="00712F0B"/>
    <w:rsid w:val="0071593C"/>
    <w:rsid w:val="00717396"/>
    <w:rsid w:val="00720BD3"/>
    <w:rsid w:val="00723330"/>
    <w:rsid w:val="00730283"/>
    <w:rsid w:val="00736686"/>
    <w:rsid w:val="0074254C"/>
    <w:rsid w:val="00743C0A"/>
    <w:rsid w:val="00745508"/>
    <w:rsid w:val="00746C2B"/>
    <w:rsid w:val="007532B2"/>
    <w:rsid w:val="00753DB4"/>
    <w:rsid w:val="00764347"/>
    <w:rsid w:val="00764880"/>
    <w:rsid w:val="007716E1"/>
    <w:rsid w:val="007761A6"/>
    <w:rsid w:val="007818CC"/>
    <w:rsid w:val="00786C6A"/>
    <w:rsid w:val="00786D78"/>
    <w:rsid w:val="00791615"/>
    <w:rsid w:val="00797CEA"/>
    <w:rsid w:val="007A2EEF"/>
    <w:rsid w:val="007B0023"/>
    <w:rsid w:val="007B4F15"/>
    <w:rsid w:val="007B6597"/>
    <w:rsid w:val="007C64EA"/>
    <w:rsid w:val="007C7B80"/>
    <w:rsid w:val="007D57C0"/>
    <w:rsid w:val="007F16DA"/>
    <w:rsid w:val="0080260C"/>
    <w:rsid w:val="008043A7"/>
    <w:rsid w:val="00810724"/>
    <w:rsid w:val="008115B6"/>
    <w:rsid w:val="0081535C"/>
    <w:rsid w:val="00825B30"/>
    <w:rsid w:val="008260DD"/>
    <w:rsid w:val="00833FD7"/>
    <w:rsid w:val="00837842"/>
    <w:rsid w:val="00840483"/>
    <w:rsid w:val="00846530"/>
    <w:rsid w:val="00852F5B"/>
    <w:rsid w:val="00854C2A"/>
    <w:rsid w:val="0086409C"/>
    <w:rsid w:val="00864DEA"/>
    <w:rsid w:val="00874390"/>
    <w:rsid w:val="00876DA8"/>
    <w:rsid w:val="00884710"/>
    <w:rsid w:val="008A0754"/>
    <w:rsid w:val="008A304D"/>
    <w:rsid w:val="008A7B5B"/>
    <w:rsid w:val="008B4F0A"/>
    <w:rsid w:val="008B4FBE"/>
    <w:rsid w:val="008B5140"/>
    <w:rsid w:val="008B66BA"/>
    <w:rsid w:val="008B6C54"/>
    <w:rsid w:val="008D1708"/>
    <w:rsid w:val="008F457A"/>
    <w:rsid w:val="00902A1C"/>
    <w:rsid w:val="00904C7D"/>
    <w:rsid w:val="00921696"/>
    <w:rsid w:val="00935ECD"/>
    <w:rsid w:val="00941902"/>
    <w:rsid w:val="009430FC"/>
    <w:rsid w:val="009467CB"/>
    <w:rsid w:val="009547C8"/>
    <w:rsid w:val="00967305"/>
    <w:rsid w:val="00967A14"/>
    <w:rsid w:val="00975B78"/>
    <w:rsid w:val="00976079"/>
    <w:rsid w:val="00996AC6"/>
    <w:rsid w:val="009A6D75"/>
    <w:rsid w:val="009B05E5"/>
    <w:rsid w:val="009D1FF3"/>
    <w:rsid w:val="009E2A2A"/>
    <w:rsid w:val="009E2C78"/>
    <w:rsid w:val="00A00920"/>
    <w:rsid w:val="00A03199"/>
    <w:rsid w:val="00A12A76"/>
    <w:rsid w:val="00A22971"/>
    <w:rsid w:val="00A34685"/>
    <w:rsid w:val="00A34E6D"/>
    <w:rsid w:val="00A36E3A"/>
    <w:rsid w:val="00A45C63"/>
    <w:rsid w:val="00A526A4"/>
    <w:rsid w:val="00A54E87"/>
    <w:rsid w:val="00A57C77"/>
    <w:rsid w:val="00A57EAB"/>
    <w:rsid w:val="00A61A90"/>
    <w:rsid w:val="00A67D3F"/>
    <w:rsid w:val="00A73F2F"/>
    <w:rsid w:val="00A87981"/>
    <w:rsid w:val="00A953F9"/>
    <w:rsid w:val="00A96E39"/>
    <w:rsid w:val="00A96F71"/>
    <w:rsid w:val="00AA26EC"/>
    <w:rsid w:val="00AA661E"/>
    <w:rsid w:val="00AB24E8"/>
    <w:rsid w:val="00AB3C06"/>
    <w:rsid w:val="00AB5AA7"/>
    <w:rsid w:val="00AE08A5"/>
    <w:rsid w:val="00AE36BD"/>
    <w:rsid w:val="00AF10C8"/>
    <w:rsid w:val="00AF21DF"/>
    <w:rsid w:val="00B00FBD"/>
    <w:rsid w:val="00B1109F"/>
    <w:rsid w:val="00B16DD6"/>
    <w:rsid w:val="00B24336"/>
    <w:rsid w:val="00B243AB"/>
    <w:rsid w:val="00B25DE1"/>
    <w:rsid w:val="00B26C02"/>
    <w:rsid w:val="00B40F66"/>
    <w:rsid w:val="00B43FA2"/>
    <w:rsid w:val="00B46D34"/>
    <w:rsid w:val="00B62843"/>
    <w:rsid w:val="00B92D19"/>
    <w:rsid w:val="00BA29D9"/>
    <w:rsid w:val="00BB4E57"/>
    <w:rsid w:val="00BC4C1B"/>
    <w:rsid w:val="00BF576D"/>
    <w:rsid w:val="00BF665A"/>
    <w:rsid w:val="00C01AAE"/>
    <w:rsid w:val="00C04887"/>
    <w:rsid w:val="00C13BE9"/>
    <w:rsid w:val="00C16A4A"/>
    <w:rsid w:val="00C20B05"/>
    <w:rsid w:val="00C25D1C"/>
    <w:rsid w:val="00C260B6"/>
    <w:rsid w:val="00C3071E"/>
    <w:rsid w:val="00C36A94"/>
    <w:rsid w:val="00C51216"/>
    <w:rsid w:val="00CA2C6B"/>
    <w:rsid w:val="00CB1DEB"/>
    <w:rsid w:val="00CB2BB7"/>
    <w:rsid w:val="00CC68A6"/>
    <w:rsid w:val="00CD3C28"/>
    <w:rsid w:val="00CD53A8"/>
    <w:rsid w:val="00CE3D61"/>
    <w:rsid w:val="00CE7DA9"/>
    <w:rsid w:val="00CF6492"/>
    <w:rsid w:val="00D12178"/>
    <w:rsid w:val="00D14359"/>
    <w:rsid w:val="00D179A7"/>
    <w:rsid w:val="00D17BFC"/>
    <w:rsid w:val="00D37EA7"/>
    <w:rsid w:val="00D61533"/>
    <w:rsid w:val="00D65D24"/>
    <w:rsid w:val="00D66631"/>
    <w:rsid w:val="00D674F8"/>
    <w:rsid w:val="00D720F5"/>
    <w:rsid w:val="00D725F0"/>
    <w:rsid w:val="00D77E33"/>
    <w:rsid w:val="00DA48DD"/>
    <w:rsid w:val="00DB58D2"/>
    <w:rsid w:val="00DB6638"/>
    <w:rsid w:val="00DC7283"/>
    <w:rsid w:val="00DD4232"/>
    <w:rsid w:val="00E07230"/>
    <w:rsid w:val="00E2630A"/>
    <w:rsid w:val="00E302FF"/>
    <w:rsid w:val="00E366CF"/>
    <w:rsid w:val="00E41418"/>
    <w:rsid w:val="00E420C5"/>
    <w:rsid w:val="00E640FB"/>
    <w:rsid w:val="00E65954"/>
    <w:rsid w:val="00E825E0"/>
    <w:rsid w:val="00E83066"/>
    <w:rsid w:val="00E85761"/>
    <w:rsid w:val="00EA5956"/>
    <w:rsid w:val="00EB5ECD"/>
    <w:rsid w:val="00EB73F6"/>
    <w:rsid w:val="00EB7F35"/>
    <w:rsid w:val="00EC2777"/>
    <w:rsid w:val="00EC3CF8"/>
    <w:rsid w:val="00ED3E40"/>
    <w:rsid w:val="00EF2A82"/>
    <w:rsid w:val="00F00192"/>
    <w:rsid w:val="00F040C8"/>
    <w:rsid w:val="00F04594"/>
    <w:rsid w:val="00F10327"/>
    <w:rsid w:val="00F10864"/>
    <w:rsid w:val="00F13E63"/>
    <w:rsid w:val="00F1442F"/>
    <w:rsid w:val="00F354A3"/>
    <w:rsid w:val="00F36ABA"/>
    <w:rsid w:val="00F65F79"/>
    <w:rsid w:val="00F7643E"/>
    <w:rsid w:val="00F773B4"/>
    <w:rsid w:val="00FB4F10"/>
    <w:rsid w:val="00FC5787"/>
    <w:rsid w:val="00FD4145"/>
    <w:rsid w:val="00FD7287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B543C"/>
  <w15:docId w15:val="{E59C8A8C-86B7-4168-B86F-759BFB9E8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048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4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C0488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04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4887"/>
  </w:style>
  <w:style w:type="paragraph" w:styleId="Stopka">
    <w:name w:val="footer"/>
    <w:basedOn w:val="Normalny"/>
    <w:link w:val="StopkaZnak"/>
    <w:uiPriority w:val="99"/>
    <w:unhideWhenUsed/>
    <w:rsid w:val="00C04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4887"/>
  </w:style>
  <w:style w:type="paragraph" w:styleId="Spisilustracji">
    <w:name w:val="table of figures"/>
    <w:basedOn w:val="Normalny"/>
    <w:next w:val="Normalny"/>
    <w:uiPriority w:val="99"/>
    <w:unhideWhenUsed/>
    <w:rsid w:val="00C04887"/>
    <w:pPr>
      <w:spacing w:after="0"/>
    </w:pPr>
  </w:style>
  <w:style w:type="character" w:styleId="Hipercze">
    <w:name w:val="Hyperlink"/>
    <w:basedOn w:val="Domylnaczcionkaakapitu"/>
    <w:uiPriority w:val="99"/>
    <w:unhideWhenUsed/>
    <w:rsid w:val="00C04887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C048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048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0488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48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488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48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4887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uiPriority w:val="34"/>
    <w:qFormat/>
    <w:rsid w:val="00C04887"/>
    <w:pPr>
      <w:ind w:left="720"/>
      <w:contextualSpacing/>
    </w:pPr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uiPriority w:val="34"/>
    <w:qFormat/>
    <w:locked/>
    <w:rsid w:val="00C04887"/>
  </w:style>
  <w:style w:type="paragraph" w:styleId="Poprawka">
    <w:name w:val="Revision"/>
    <w:hidden/>
    <w:uiPriority w:val="99"/>
    <w:semiHidden/>
    <w:rsid w:val="000D5F26"/>
    <w:pPr>
      <w:spacing w:after="0" w:line="240" w:lineRule="auto"/>
    </w:pPr>
  </w:style>
  <w:style w:type="character" w:customStyle="1" w:styleId="markedcontent">
    <w:name w:val="markedcontent"/>
    <w:basedOn w:val="Domylnaczcionkaakapitu"/>
    <w:rsid w:val="008A304D"/>
  </w:style>
  <w:style w:type="character" w:customStyle="1" w:styleId="highlight">
    <w:name w:val="highlight"/>
    <w:basedOn w:val="Domylnaczcionkaakapitu"/>
    <w:rsid w:val="008A30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28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C77620-DFDD-4955-8A61-7DC8B26CD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2551</Words>
  <Characters>15311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Justyna Bykowska-Berest</cp:lastModifiedBy>
  <cp:revision>4</cp:revision>
  <cp:lastPrinted>2025-01-24T08:55:00Z</cp:lastPrinted>
  <dcterms:created xsi:type="dcterms:W3CDTF">2025-05-05T11:31:00Z</dcterms:created>
  <dcterms:modified xsi:type="dcterms:W3CDTF">2025-05-05T11:59:00Z</dcterms:modified>
</cp:coreProperties>
</file>